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78A07" w14:textId="77777777" w:rsidR="005E2107" w:rsidRDefault="005E2107" w:rsidP="00FC4D68">
      <w:pPr>
        <w:pStyle w:val="Style1"/>
      </w:pPr>
    </w:p>
    <w:p w14:paraId="0EB6E1DF" w14:textId="77777777" w:rsidR="005E2107" w:rsidRDefault="005E2107" w:rsidP="00FC4D68">
      <w:pPr>
        <w:pStyle w:val="Style1"/>
      </w:pPr>
    </w:p>
    <w:p w14:paraId="1903EBC0" w14:textId="77777777" w:rsidR="00FC62CC" w:rsidRDefault="00FC62CC" w:rsidP="00FC4D68">
      <w:pPr>
        <w:pStyle w:val="Corpsdetexte"/>
        <w:rPr>
          <w:rFonts w:ascii="Arial" w:hAnsi="Arial"/>
          <w:b/>
          <w:bCs/>
          <w:i w:val="0"/>
          <w:iCs w:val="0"/>
          <w:color w:val="auto"/>
          <w:sz w:val="22"/>
        </w:rPr>
      </w:pPr>
    </w:p>
    <w:p w14:paraId="4677E005" w14:textId="77777777" w:rsidR="00FC62CC" w:rsidRDefault="00FC62CC" w:rsidP="00FC4D68">
      <w:pPr>
        <w:pStyle w:val="Corpsdetexte"/>
        <w:rPr>
          <w:rFonts w:ascii="Arial" w:hAnsi="Arial"/>
          <w:b/>
          <w:bCs/>
          <w:i w:val="0"/>
          <w:iCs w:val="0"/>
          <w:color w:val="auto"/>
          <w:sz w:val="22"/>
        </w:rPr>
      </w:pPr>
    </w:p>
    <w:p w14:paraId="7FD9ED4A" w14:textId="77777777" w:rsidR="00FC62CC" w:rsidRDefault="00FC62CC" w:rsidP="00FC4D68">
      <w:pPr>
        <w:pStyle w:val="Corpsdetexte"/>
        <w:rPr>
          <w:rFonts w:ascii="Arial" w:hAnsi="Arial"/>
          <w:b/>
          <w:bCs/>
          <w:i w:val="0"/>
          <w:iCs w:val="0"/>
          <w:color w:val="auto"/>
          <w:sz w:val="22"/>
        </w:rPr>
      </w:pPr>
    </w:p>
    <w:p w14:paraId="6671290A" w14:textId="77777777" w:rsidR="00FC62CC" w:rsidRDefault="00FC62CC" w:rsidP="00FC4D68">
      <w:pPr>
        <w:pStyle w:val="Corpsdetexte"/>
        <w:rPr>
          <w:rFonts w:ascii="Arial" w:hAnsi="Arial"/>
          <w:b/>
          <w:bCs/>
          <w:i w:val="0"/>
          <w:iCs w:val="0"/>
          <w:color w:val="auto"/>
          <w:sz w:val="22"/>
        </w:rPr>
      </w:pPr>
    </w:p>
    <w:p w14:paraId="1E4059E6" w14:textId="77777777" w:rsidR="00FC62CC" w:rsidRDefault="00FC62CC" w:rsidP="00FC4D68">
      <w:pPr>
        <w:pStyle w:val="Corpsdetexte"/>
        <w:rPr>
          <w:rFonts w:ascii="Arial" w:hAnsi="Arial"/>
          <w:b/>
          <w:bCs/>
          <w:i w:val="0"/>
          <w:iCs w:val="0"/>
          <w:color w:val="auto"/>
          <w:sz w:val="22"/>
        </w:rPr>
      </w:pPr>
    </w:p>
    <w:p w14:paraId="25C58A4C" w14:textId="77777777" w:rsidR="00FC62CC" w:rsidRDefault="00FC62CC" w:rsidP="00FC4D68">
      <w:pPr>
        <w:pStyle w:val="Corpsdetexte"/>
        <w:rPr>
          <w:rFonts w:ascii="Arial" w:hAnsi="Arial"/>
          <w:b/>
          <w:bCs/>
          <w:i w:val="0"/>
          <w:iCs w:val="0"/>
          <w:color w:val="auto"/>
          <w:sz w:val="22"/>
        </w:rPr>
      </w:pPr>
    </w:p>
    <w:p w14:paraId="265752DD" w14:textId="77777777" w:rsidR="00FC62CC" w:rsidRDefault="00FC62CC" w:rsidP="00FC4D68">
      <w:pPr>
        <w:pStyle w:val="Corpsdetexte"/>
        <w:rPr>
          <w:rFonts w:ascii="Arial" w:hAnsi="Arial"/>
          <w:b/>
          <w:bCs/>
          <w:i w:val="0"/>
          <w:iCs w:val="0"/>
          <w:color w:val="auto"/>
          <w:sz w:val="22"/>
        </w:rPr>
      </w:pPr>
    </w:p>
    <w:p w14:paraId="7F12A62C" w14:textId="77777777" w:rsidR="00F451DF" w:rsidRDefault="00F451DF" w:rsidP="00FC4D68">
      <w:pPr>
        <w:pStyle w:val="Style1"/>
      </w:pPr>
    </w:p>
    <w:p w14:paraId="097DE78A" w14:textId="77777777" w:rsidR="00F451DF" w:rsidRDefault="00F451DF" w:rsidP="00FC4D68">
      <w:pPr>
        <w:pStyle w:val="Style1"/>
      </w:pPr>
    </w:p>
    <w:p w14:paraId="3E284EDB" w14:textId="77777777" w:rsidR="00F451DF" w:rsidRDefault="00F451DF" w:rsidP="00FC4D68">
      <w:pPr>
        <w:pStyle w:val="Style1"/>
      </w:pPr>
    </w:p>
    <w:p w14:paraId="2B660A77" w14:textId="77777777" w:rsidR="00F451DF" w:rsidRDefault="00F451DF" w:rsidP="00FC4D68">
      <w:pPr>
        <w:pStyle w:val="Style1"/>
      </w:pPr>
    </w:p>
    <w:p w14:paraId="04AC4815" w14:textId="77777777" w:rsidR="00F451DF" w:rsidRDefault="00F451DF" w:rsidP="00FC4D68">
      <w:pPr>
        <w:pStyle w:val="Style1"/>
      </w:pPr>
    </w:p>
    <w:p w14:paraId="605600BA" w14:textId="77777777" w:rsidR="005E2107" w:rsidRDefault="005E2107" w:rsidP="00FC4D68">
      <w:pPr>
        <w:pStyle w:val="Style1"/>
      </w:pPr>
    </w:p>
    <w:p w14:paraId="5E66DB20" w14:textId="77777777" w:rsidR="005E689C" w:rsidRDefault="005E689C" w:rsidP="00FC4D68">
      <w:pPr>
        <w:pBdr>
          <w:top w:val="single" w:sz="6" w:space="1" w:color="auto"/>
          <w:left w:val="single" w:sz="6" w:space="4" w:color="auto"/>
          <w:bottom w:val="single" w:sz="6" w:space="1" w:color="auto"/>
          <w:right w:val="single" w:sz="6" w:space="4" w:color="auto"/>
        </w:pBdr>
        <w:shd w:val="clear" w:color="auto" w:fill="E6E6E6"/>
        <w:jc w:val="both"/>
      </w:pPr>
    </w:p>
    <w:p w14:paraId="2AF1489F" w14:textId="77777777" w:rsidR="005E689C" w:rsidRDefault="005E689C" w:rsidP="002B6B4E">
      <w:pPr>
        <w:pStyle w:val="Corpsdetexte"/>
        <w:pBdr>
          <w:top w:val="single" w:sz="6" w:space="1" w:color="auto"/>
          <w:left w:val="single" w:sz="6" w:space="4" w:color="auto"/>
          <w:bottom w:val="single" w:sz="6" w:space="1" w:color="auto"/>
          <w:right w:val="single" w:sz="6" w:space="4" w:color="auto"/>
        </w:pBdr>
        <w:shd w:val="clear" w:color="auto" w:fill="E6E6E6"/>
        <w:jc w:val="center"/>
        <w:rPr>
          <w:rFonts w:ascii="Arial" w:hAnsi="Arial"/>
          <w:b/>
          <w:bCs/>
          <w:color w:val="auto"/>
          <w:szCs w:val="24"/>
        </w:rPr>
      </w:pPr>
      <w:r w:rsidRPr="005E689C">
        <w:rPr>
          <w:rFonts w:ascii="Arial" w:hAnsi="Arial"/>
          <w:b/>
          <w:bCs/>
          <w:color w:val="auto"/>
          <w:szCs w:val="24"/>
        </w:rPr>
        <w:t>CAHIER DES CLAUSES TECHNIQUES PARTICULIERES</w:t>
      </w:r>
    </w:p>
    <w:p w14:paraId="057BC81E" w14:textId="77777777" w:rsidR="005E689C" w:rsidRPr="005E689C" w:rsidRDefault="005E689C" w:rsidP="002B6B4E">
      <w:pPr>
        <w:pStyle w:val="Corpsdetexte"/>
        <w:pBdr>
          <w:top w:val="single" w:sz="6" w:space="1" w:color="auto"/>
          <w:left w:val="single" w:sz="6" w:space="4" w:color="auto"/>
          <w:bottom w:val="single" w:sz="6" w:space="1" w:color="auto"/>
          <w:right w:val="single" w:sz="6" w:space="4" w:color="auto"/>
        </w:pBdr>
        <w:shd w:val="clear" w:color="auto" w:fill="E6E6E6"/>
        <w:jc w:val="center"/>
        <w:rPr>
          <w:rFonts w:ascii="Arial" w:hAnsi="Arial" w:cs="Arial"/>
          <w:b/>
          <w:i w:val="0"/>
          <w:color w:val="auto"/>
          <w:sz w:val="22"/>
          <w:szCs w:val="22"/>
        </w:rPr>
      </w:pPr>
      <w:r>
        <w:rPr>
          <w:rFonts w:ascii="Arial" w:hAnsi="Arial"/>
          <w:b/>
          <w:bCs/>
          <w:color w:val="auto"/>
          <w:szCs w:val="24"/>
        </w:rPr>
        <w:t>(CCTP)</w:t>
      </w:r>
    </w:p>
    <w:p w14:paraId="78B8DDE5" w14:textId="77777777" w:rsidR="005E689C" w:rsidRPr="001D380F" w:rsidRDefault="005E689C" w:rsidP="00FC4D68">
      <w:pPr>
        <w:pBdr>
          <w:top w:val="single" w:sz="6" w:space="1" w:color="auto"/>
          <w:left w:val="single" w:sz="6" w:space="4" w:color="auto"/>
          <w:bottom w:val="single" w:sz="6" w:space="1" w:color="auto"/>
          <w:right w:val="single" w:sz="6" w:space="4" w:color="auto"/>
        </w:pBdr>
        <w:shd w:val="clear" w:color="auto" w:fill="E6E6E6"/>
        <w:jc w:val="both"/>
      </w:pPr>
    </w:p>
    <w:p w14:paraId="67258077" w14:textId="77777777" w:rsidR="005E2107" w:rsidRDefault="005E2107" w:rsidP="00FC4D68">
      <w:pPr>
        <w:pStyle w:val="Style1"/>
      </w:pPr>
    </w:p>
    <w:p w14:paraId="24BE5330" w14:textId="77777777" w:rsidR="005E2107" w:rsidRDefault="005E2107" w:rsidP="00FC4D68">
      <w:pPr>
        <w:pStyle w:val="Style1"/>
        <w:rPr>
          <w:sz w:val="36"/>
        </w:rPr>
      </w:pPr>
    </w:p>
    <w:p w14:paraId="348A18E0" w14:textId="77777777" w:rsidR="005E2107" w:rsidRDefault="005E2107" w:rsidP="00FC4D68">
      <w:pPr>
        <w:pStyle w:val="Style1"/>
        <w:rPr>
          <w:rFonts w:ascii="Times New Roman" w:hAnsi="Times New Roman"/>
          <w:caps/>
        </w:rPr>
      </w:pPr>
    </w:p>
    <w:p w14:paraId="30E92B4F" w14:textId="77777777" w:rsidR="005E2107" w:rsidRDefault="005E2107" w:rsidP="00FC4D68">
      <w:pPr>
        <w:pStyle w:val="Style1"/>
        <w:rPr>
          <w:rFonts w:ascii="Times New Roman" w:hAnsi="Times New Roman"/>
          <w:caps/>
        </w:rPr>
      </w:pPr>
    </w:p>
    <w:p w14:paraId="7C2F38AF" w14:textId="77777777" w:rsidR="005E2107" w:rsidRDefault="005E2107" w:rsidP="00FC4D68">
      <w:pPr>
        <w:pStyle w:val="Style1"/>
        <w:rPr>
          <w:rFonts w:ascii="Times New Roman" w:hAnsi="Times New Roman"/>
          <w:sz w:val="16"/>
        </w:rPr>
      </w:pPr>
    </w:p>
    <w:p w14:paraId="3A9E7A40" w14:textId="77777777" w:rsidR="005E689C" w:rsidRDefault="005E689C" w:rsidP="00FC4D68">
      <w:pPr>
        <w:shd w:val="clear" w:color="auto" w:fill="FFFFFF"/>
        <w:jc w:val="both"/>
        <w:rPr>
          <w:rFonts w:ascii="Arial" w:hAnsi="Arial"/>
          <w:b/>
          <w:sz w:val="28"/>
        </w:rPr>
      </w:pPr>
    </w:p>
    <w:p w14:paraId="6CC4B9A5" w14:textId="513C10D3" w:rsidR="005E689C" w:rsidRPr="002B5447" w:rsidRDefault="00B34418" w:rsidP="0075581E">
      <w:pPr>
        <w:pBdr>
          <w:top w:val="single" w:sz="6" w:space="1" w:color="auto"/>
          <w:left w:val="single" w:sz="6" w:space="4" w:color="auto"/>
          <w:bottom w:val="single" w:sz="6" w:space="0" w:color="auto"/>
          <w:right w:val="single" w:sz="6" w:space="4" w:color="auto"/>
        </w:pBdr>
        <w:shd w:val="clear" w:color="auto" w:fill="E0E0E0"/>
        <w:spacing w:line="320" w:lineRule="exact"/>
        <w:ind w:left="1202" w:right="907"/>
        <w:jc w:val="both"/>
        <w:rPr>
          <w:rFonts w:ascii="Arial" w:hAnsi="Arial"/>
          <w:b/>
          <w:sz w:val="24"/>
          <w:szCs w:val="24"/>
        </w:rPr>
      </w:pPr>
      <w:r>
        <w:rPr>
          <w:rFonts w:ascii="Arial" w:hAnsi="Arial"/>
          <w:b/>
          <w:sz w:val="24"/>
          <w:szCs w:val="24"/>
        </w:rPr>
        <w:t>Fourniture, i</w:t>
      </w:r>
      <w:r w:rsidR="005E689C" w:rsidRPr="005E689C">
        <w:rPr>
          <w:rFonts w:ascii="Arial" w:hAnsi="Arial"/>
          <w:b/>
          <w:sz w:val="24"/>
          <w:szCs w:val="24"/>
        </w:rPr>
        <w:t xml:space="preserve">nstallation et mise en service </w:t>
      </w:r>
      <w:r>
        <w:rPr>
          <w:rFonts w:ascii="Arial" w:hAnsi="Arial"/>
          <w:b/>
          <w:sz w:val="24"/>
          <w:szCs w:val="24"/>
        </w:rPr>
        <w:t xml:space="preserve">d’une </w:t>
      </w:r>
      <w:r w:rsidRPr="00B34418">
        <w:rPr>
          <w:rFonts w:ascii="Arial" w:hAnsi="Arial"/>
          <w:b/>
          <w:sz w:val="24"/>
          <w:szCs w:val="24"/>
        </w:rPr>
        <w:t>enceinte</w:t>
      </w:r>
      <w:r w:rsidR="0075581E">
        <w:rPr>
          <w:rFonts w:ascii="Arial" w:hAnsi="Arial"/>
          <w:b/>
          <w:sz w:val="24"/>
          <w:szCs w:val="24"/>
        </w:rPr>
        <w:t xml:space="preserve"> anaérobie pour de</w:t>
      </w:r>
      <w:r w:rsidR="00DD314E">
        <w:rPr>
          <w:rFonts w:ascii="Arial" w:hAnsi="Arial"/>
          <w:b/>
          <w:sz w:val="24"/>
          <w:szCs w:val="24"/>
        </w:rPr>
        <w:t>s applications en culturomique po</w:t>
      </w:r>
      <w:r w:rsidR="0075581E">
        <w:rPr>
          <w:rFonts w:ascii="Arial" w:hAnsi="Arial"/>
          <w:b/>
          <w:sz w:val="24"/>
          <w:szCs w:val="24"/>
        </w:rPr>
        <w:t>ur les micro-organismes du microbiote humain et animal</w:t>
      </w:r>
    </w:p>
    <w:p w14:paraId="5212EB52" w14:textId="77777777" w:rsidR="005E689C" w:rsidRPr="005E689C" w:rsidRDefault="005E689C" w:rsidP="00FC4D68">
      <w:pPr>
        <w:shd w:val="clear" w:color="auto" w:fill="FFFFFF"/>
        <w:jc w:val="both"/>
        <w:rPr>
          <w:rFonts w:ascii="Arial" w:hAnsi="Arial"/>
          <w:b/>
          <w:sz w:val="24"/>
          <w:szCs w:val="24"/>
        </w:rPr>
      </w:pPr>
    </w:p>
    <w:p w14:paraId="3ADA96B6" w14:textId="77777777" w:rsidR="005E689C" w:rsidRDefault="005E689C" w:rsidP="00FC4D68">
      <w:pPr>
        <w:shd w:val="clear" w:color="auto" w:fill="FFFFFF"/>
        <w:jc w:val="both"/>
      </w:pPr>
    </w:p>
    <w:p w14:paraId="6ED48980" w14:textId="77777777" w:rsidR="005E2107" w:rsidRDefault="005E2107" w:rsidP="00FC4D68">
      <w:pPr>
        <w:jc w:val="both"/>
        <w:outlineLvl w:val="0"/>
        <w:rPr>
          <w:b/>
          <w:caps/>
        </w:rPr>
      </w:pPr>
    </w:p>
    <w:p w14:paraId="6AABD4FB" w14:textId="77777777" w:rsidR="005E2107" w:rsidRPr="00084F79" w:rsidRDefault="005E2107" w:rsidP="00FC4D68">
      <w:pPr>
        <w:jc w:val="both"/>
        <w:rPr>
          <w:strike/>
          <w:color w:val="FF6600"/>
          <w:sz w:val="22"/>
        </w:rPr>
      </w:pPr>
    </w:p>
    <w:p w14:paraId="5D168729" w14:textId="77777777" w:rsidR="005E2107" w:rsidRDefault="005E2107" w:rsidP="00FC4D68">
      <w:pPr>
        <w:jc w:val="both"/>
        <w:rPr>
          <w:sz w:val="22"/>
        </w:rPr>
      </w:pPr>
    </w:p>
    <w:p w14:paraId="444C11E7" w14:textId="77777777" w:rsidR="005341BC" w:rsidRPr="00FC62CC" w:rsidRDefault="005E2107" w:rsidP="00FC4D68">
      <w:pPr>
        <w:jc w:val="both"/>
        <w:rPr>
          <w:rFonts w:ascii="Arial" w:hAnsi="Arial" w:cs="Arial"/>
          <w:sz w:val="32"/>
          <w:szCs w:val="32"/>
        </w:rPr>
      </w:pPr>
      <w:r>
        <w:rPr>
          <w:sz w:val="22"/>
        </w:rPr>
        <w:br w:type="page"/>
      </w:r>
      <w:r w:rsidR="005341BC" w:rsidRPr="00FC62CC">
        <w:rPr>
          <w:rFonts w:ascii="Arial" w:hAnsi="Arial" w:cs="Arial"/>
          <w:sz w:val="32"/>
          <w:szCs w:val="32"/>
        </w:rPr>
        <w:lastRenderedPageBreak/>
        <w:t xml:space="preserve">S O M </w:t>
      </w:r>
      <w:proofErr w:type="spellStart"/>
      <w:r w:rsidR="005341BC" w:rsidRPr="00FC62CC">
        <w:rPr>
          <w:rFonts w:ascii="Arial" w:hAnsi="Arial" w:cs="Arial"/>
          <w:sz w:val="32"/>
          <w:szCs w:val="32"/>
        </w:rPr>
        <w:t>M</w:t>
      </w:r>
      <w:proofErr w:type="spellEnd"/>
      <w:r w:rsidR="005341BC" w:rsidRPr="00FC62CC">
        <w:rPr>
          <w:rFonts w:ascii="Arial" w:hAnsi="Arial" w:cs="Arial"/>
          <w:sz w:val="32"/>
          <w:szCs w:val="32"/>
        </w:rPr>
        <w:t xml:space="preserve"> A I R E</w:t>
      </w:r>
    </w:p>
    <w:p w14:paraId="355794E0" w14:textId="77777777" w:rsidR="005341BC" w:rsidRDefault="005341BC" w:rsidP="00FC4D68">
      <w:pPr>
        <w:jc w:val="both"/>
        <w:rPr>
          <w:sz w:val="22"/>
        </w:rPr>
      </w:pPr>
    </w:p>
    <w:p w14:paraId="7BF71390" w14:textId="77777777" w:rsidR="005341BC" w:rsidRDefault="005341BC" w:rsidP="00FC4D68">
      <w:pPr>
        <w:jc w:val="both"/>
        <w:rPr>
          <w:sz w:val="22"/>
        </w:rPr>
      </w:pPr>
    </w:p>
    <w:p w14:paraId="0A085C84" w14:textId="7E850A52" w:rsidR="00AB5595" w:rsidRDefault="008E4EF5">
      <w:pPr>
        <w:pStyle w:val="TM1"/>
        <w:rPr>
          <w:rFonts w:asciiTheme="minorHAnsi" w:eastAsiaTheme="minorEastAsia" w:hAnsiTheme="minorHAnsi" w:cstheme="minorBidi"/>
          <w:noProof/>
          <w:sz w:val="22"/>
          <w:szCs w:val="22"/>
        </w:rPr>
      </w:pPr>
      <w:r>
        <w:rPr>
          <w:sz w:val="22"/>
        </w:rPr>
        <w:fldChar w:fldCharType="begin"/>
      </w:r>
      <w:r>
        <w:rPr>
          <w:sz w:val="22"/>
        </w:rPr>
        <w:instrText xml:space="preserve"> TOC \o "1-3" \h \z \u </w:instrText>
      </w:r>
      <w:r>
        <w:rPr>
          <w:sz w:val="22"/>
        </w:rPr>
        <w:fldChar w:fldCharType="separate"/>
      </w:r>
      <w:hyperlink w:anchor="_Toc133824714" w:history="1">
        <w:r w:rsidR="00AB5595" w:rsidRPr="002B11B1">
          <w:rPr>
            <w:rStyle w:val="Lienhypertexte"/>
            <w:rFonts w:ascii="Arial" w:hAnsi="Arial" w:cs="Arial"/>
            <w:noProof/>
          </w:rPr>
          <w:t>ARTICLE 1 : OBJET</w:t>
        </w:r>
        <w:r w:rsidR="00AB5595">
          <w:rPr>
            <w:noProof/>
            <w:webHidden/>
          </w:rPr>
          <w:tab/>
        </w:r>
        <w:r w:rsidR="00AB5595">
          <w:rPr>
            <w:noProof/>
            <w:webHidden/>
          </w:rPr>
          <w:fldChar w:fldCharType="begin"/>
        </w:r>
        <w:r w:rsidR="00AB5595">
          <w:rPr>
            <w:noProof/>
            <w:webHidden/>
          </w:rPr>
          <w:instrText xml:space="preserve"> PAGEREF _Toc133824714 \h </w:instrText>
        </w:r>
        <w:r w:rsidR="00AB5595">
          <w:rPr>
            <w:noProof/>
            <w:webHidden/>
          </w:rPr>
        </w:r>
        <w:r w:rsidR="00AB5595">
          <w:rPr>
            <w:noProof/>
            <w:webHidden/>
          </w:rPr>
          <w:fldChar w:fldCharType="separate"/>
        </w:r>
        <w:r w:rsidR="008C4607">
          <w:rPr>
            <w:noProof/>
            <w:webHidden/>
          </w:rPr>
          <w:t>3</w:t>
        </w:r>
        <w:r w:rsidR="00AB5595">
          <w:rPr>
            <w:noProof/>
            <w:webHidden/>
          </w:rPr>
          <w:fldChar w:fldCharType="end"/>
        </w:r>
      </w:hyperlink>
    </w:p>
    <w:p w14:paraId="7DD1F1C4" w14:textId="15EB230B" w:rsidR="00AB5595" w:rsidRDefault="0053267C">
      <w:pPr>
        <w:pStyle w:val="TM2"/>
        <w:rPr>
          <w:rFonts w:asciiTheme="minorHAnsi" w:eastAsiaTheme="minorEastAsia" w:hAnsiTheme="minorHAnsi" w:cstheme="minorBidi"/>
          <w:noProof/>
          <w:sz w:val="22"/>
          <w:szCs w:val="22"/>
        </w:rPr>
      </w:pPr>
      <w:hyperlink w:anchor="_Toc133824715" w:history="1">
        <w:r w:rsidR="00AB5595" w:rsidRPr="002B11B1">
          <w:rPr>
            <w:rStyle w:val="Lienhypertexte"/>
            <w:rFonts w:ascii="Arial" w:hAnsi="Arial" w:cs="Arial"/>
            <w:noProof/>
          </w:rPr>
          <w:t>ARTICLE 2 : DOMAINES D’APPLICATION</w:t>
        </w:r>
        <w:r w:rsidR="00AB5595">
          <w:rPr>
            <w:noProof/>
            <w:webHidden/>
          </w:rPr>
          <w:tab/>
        </w:r>
        <w:r w:rsidR="00AB5595">
          <w:rPr>
            <w:noProof/>
            <w:webHidden/>
          </w:rPr>
          <w:fldChar w:fldCharType="begin"/>
        </w:r>
        <w:r w:rsidR="00AB5595">
          <w:rPr>
            <w:noProof/>
            <w:webHidden/>
          </w:rPr>
          <w:instrText xml:space="preserve"> PAGEREF _Toc133824715 \h </w:instrText>
        </w:r>
        <w:r w:rsidR="00AB5595">
          <w:rPr>
            <w:noProof/>
            <w:webHidden/>
          </w:rPr>
        </w:r>
        <w:r w:rsidR="00AB5595">
          <w:rPr>
            <w:noProof/>
            <w:webHidden/>
          </w:rPr>
          <w:fldChar w:fldCharType="separate"/>
        </w:r>
        <w:r w:rsidR="008C4607">
          <w:rPr>
            <w:noProof/>
            <w:webHidden/>
          </w:rPr>
          <w:t>3</w:t>
        </w:r>
        <w:r w:rsidR="00AB5595">
          <w:rPr>
            <w:noProof/>
            <w:webHidden/>
          </w:rPr>
          <w:fldChar w:fldCharType="end"/>
        </w:r>
      </w:hyperlink>
    </w:p>
    <w:p w14:paraId="7A34E6C8" w14:textId="7F22BF8B" w:rsidR="00AB5595" w:rsidRDefault="0053267C">
      <w:pPr>
        <w:pStyle w:val="TM2"/>
        <w:rPr>
          <w:rFonts w:asciiTheme="minorHAnsi" w:eastAsiaTheme="minorEastAsia" w:hAnsiTheme="minorHAnsi" w:cstheme="minorBidi"/>
          <w:noProof/>
          <w:sz w:val="22"/>
          <w:szCs w:val="22"/>
        </w:rPr>
      </w:pPr>
      <w:hyperlink w:anchor="_Toc133824716" w:history="1">
        <w:r w:rsidR="00AB5595" w:rsidRPr="002B11B1">
          <w:rPr>
            <w:rStyle w:val="Lienhypertexte"/>
            <w:rFonts w:ascii="Arial" w:hAnsi="Arial"/>
            <w:noProof/>
          </w:rPr>
          <w:t>ARTICLE 3 : NIVEAU DE PERFORMANCE DU SYSTEME :</w:t>
        </w:r>
        <w:r w:rsidR="00AB5595">
          <w:rPr>
            <w:noProof/>
            <w:webHidden/>
          </w:rPr>
          <w:tab/>
        </w:r>
        <w:r w:rsidR="00AB5595">
          <w:rPr>
            <w:noProof/>
            <w:webHidden/>
          </w:rPr>
          <w:fldChar w:fldCharType="begin"/>
        </w:r>
        <w:r w:rsidR="00AB5595">
          <w:rPr>
            <w:noProof/>
            <w:webHidden/>
          </w:rPr>
          <w:instrText xml:space="preserve"> PAGEREF _Toc133824716 \h </w:instrText>
        </w:r>
        <w:r w:rsidR="00AB5595">
          <w:rPr>
            <w:noProof/>
            <w:webHidden/>
          </w:rPr>
        </w:r>
        <w:r w:rsidR="00AB5595">
          <w:rPr>
            <w:noProof/>
            <w:webHidden/>
          </w:rPr>
          <w:fldChar w:fldCharType="separate"/>
        </w:r>
        <w:r w:rsidR="008C4607">
          <w:rPr>
            <w:noProof/>
            <w:webHidden/>
          </w:rPr>
          <w:t>3</w:t>
        </w:r>
        <w:r w:rsidR="00AB5595">
          <w:rPr>
            <w:noProof/>
            <w:webHidden/>
          </w:rPr>
          <w:fldChar w:fldCharType="end"/>
        </w:r>
      </w:hyperlink>
    </w:p>
    <w:p w14:paraId="5A868D27" w14:textId="76515E7A" w:rsidR="00AB5595" w:rsidRDefault="0053267C">
      <w:pPr>
        <w:pStyle w:val="TM2"/>
        <w:rPr>
          <w:rFonts w:asciiTheme="minorHAnsi" w:eastAsiaTheme="minorEastAsia" w:hAnsiTheme="minorHAnsi" w:cstheme="minorBidi"/>
          <w:noProof/>
          <w:sz w:val="22"/>
          <w:szCs w:val="22"/>
        </w:rPr>
      </w:pPr>
      <w:hyperlink w:anchor="_Toc133824717" w:history="1">
        <w:r w:rsidR="00AB5595" w:rsidRPr="002B11B1">
          <w:rPr>
            <w:rStyle w:val="Lienhypertexte"/>
            <w:rFonts w:ascii="Arial" w:hAnsi="Arial"/>
            <w:noProof/>
          </w:rPr>
          <w:t>ARTICLE 4 : CARACTERISTIQUES DU MATERIEL :</w:t>
        </w:r>
        <w:r w:rsidR="00AB5595">
          <w:rPr>
            <w:noProof/>
            <w:webHidden/>
          </w:rPr>
          <w:tab/>
        </w:r>
        <w:r w:rsidR="00AB5595">
          <w:rPr>
            <w:noProof/>
            <w:webHidden/>
          </w:rPr>
          <w:fldChar w:fldCharType="begin"/>
        </w:r>
        <w:r w:rsidR="00AB5595">
          <w:rPr>
            <w:noProof/>
            <w:webHidden/>
          </w:rPr>
          <w:instrText xml:space="preserve"> PAGEREF _Toc133824717 \h </w:instrText>
        </w:r>
        <w:r w:rsidR="00AB5595">
          <w:rPr>
            <w:noProof/>
            <w:webHidden/>
          </w:rPr>
        </w:r>
        <w:r w:rsidR="00AB5595">
          <w:rPr>
            <w:noProof/>
            <w:webHidden/>
          </w:rPr>
          <w:fldChar w:fldCharType="separate"/>
        </w:r>
        <w:r w:rsidR="008C4607">
          <w:rPr>
            <w:noProof/>
            <w:webHidden/>
          </w:rPr>
          <w:t>3</w:t>
        </w:r>
        <w:r w:rsidR="00AB5595">
          <w:rPr>
            <w:noProof/>
            <w:webHidden/>
          </w:rPr>
          <w:fldChar w:fldCharType="end"/>
        </w:r>
      </w:hyperlink>
    </w:p>
    <w:p w14:paraId="76E1ECCD" w14:textId="350695F6" w:rsidR="00AB5595" w:rsidRDefault="0053267C">
      <w:pPr>
        <w:pStyle w:val="TM2"/>
        <w:rPr>
          <w:rFonts w:asciiTheme="minorHAnsi" w:eastAsiaTheme="minorEastAsia" w:hAnsiTheme="minorHAnsi" w:cstheme="minorBidi"/>
          <w:noProof/>
          <w:sz w:val="22"/>
          <w:szCs w:val="22"/>
        </w:rPr>
      </w:pPr>
      <w:hyperlink w:anchor="_Toc133824718" w:history="1">
        <w:r w:rsidR="00AB5595" w:rsidRPr="002B11B1">
          <w:rPr>
            <w:rStyle w:val="Lienhypertexte"/>
            <w:rFonts w:ascii="Arial" w:hAnsi="Arial" w:cs="Arial"/>
            <w:noProof/>
          </w:rPr>
          <w:t>ARTICLE 5 : INSTALLATION, MISE EN SERVICE ET FORMATION</w:t>
        </w:r>
        <w:r w:rsidR="00AB5595">
          <w:rPr>
            <w:noProof/>
            <w:webHidden/>
          </w:rPr>
          <w:tab/>
        </w:r>
        <w:r w:rsidR="00AB5595">
          <w:rPr>
            <w:noProof/>
            <w:webHidden/>
          </w:rPr>
          <w:fldChar w:fldCharType="begin"/>
        </w:r>
        <w:r w:rsidR="00AB5595">
          <w:rPr>
            <w:noProof/>
            <w:webHidden/>
          </w:rPr>
          <w:instrText xml:space="preserve"> PAGEREF _Toc133824718 \h </w:instrText>
        </w:r>
        <w:r w:rsidR="00AB5595">
          <w:rPr>
            <w:noProof/>
            <w:webHidden/>
          </w:rPr>
        </w:r>
        <w:r w:rsidR="00AB5595">
          <w:rPr>
            <w:noProof/>
            <w:webHidden/>
          </w:rPr>
          <w:fldChar w:fldCharType="separate"/>
        </w:r>
        <w:r w:rsidR="008C4607">
          <w:rPr>
            <w:noProof/>
            <w:webHidden/>
          </w:rPr>
          <w:t>5</w:t>
        </w:r>
        <w:r w:rsidR="00AB5595">
          <w:rPr>
            <w:noProof/>
            <w:webHidden/>
          </w:rPr>
          <w:fldChar w:fldCharType="end"/>
        </w:r>
      </w:hyperlink>
    </w:p>
    <w:p w14:paraId="54467A4B" w14:textId="05522840" w:rsidR="00AB5595" w:rsidRDefault="0053267C">
      <w:pPr>
        <w:pStyle w:val="TM2"/>
        <w:rPr>
          <w:rFonts w:asciiTheme="minorHAnsi" w:eastAsiaTheme="minorEastAsia" w:hAnsiTheme="minorHAnsi" w:cstheme="minorBidi"/>
          <w:noProof/>
          <w:sz w:val="22"/>
          <w:szCs w:val="22"/>
        </w:rPr>
      </w:pPr>
      <w:hyperlink w:anchor="_Toc133824719" w:history="1">
        <w:r w:rsidR="00AB5595" w:rsidRPr="002B11B1">
          <w:rPr>
            <w:rStyle w:val="Lienhypertexte"/>
            <w:rFonts w:ascii="Arial" w:hAnsi="Arial" w:cs="Arial"/>
            <w:noProof/>
          </w:rPr>
          <w:t>ARTICLE 6 : APPUI TECHNIQUE</w:t>
        </w:r>
        <w:r w:rsidR="00AB5595">
          <w:rPr>
            <w:noProof/>
            <w:webHidden/>
          </w:rPr>
          <w:tab/>
        </w:r>
        <w:r w:rsidR="00AB5595">
          <w:rPr>
            <w:noProof/>
            <w:webHidden/>
          </w:rPr>
          <w:fldChar w:fldCharType="begin"/>
        </w:r>
        <w:r w:rsidR="00AB5595">
          <w:rPr>
            <w:noProof/>
            <w:webHidden/>
          </w:rPr>
          <w:instrText xml:space="preserve"> PAGEREF _Toc133824719 \h </w:instrText>
        </w:r>
        <w:r w:rsidR="00AB5595">
          <w:rPr>
            <w:noProof/>
            <w:webHidden/>
          </w:rPr>
        </w:r>
        <w:r w:rsidR="00AB5595">
          <w:rPr>
            <w:noProof/>
            <w:webHidden/>
          </w:rPr>
          <w:fldChar w:fldCharType="separate"/>
        </w:r>
        <w:r w:rsidR="008C4607">
          <w:rPr>
            <w:noProof/>
            <w:webHidden/>
          </w:rPr>
          <w:t>5</w:t>
        </w:r>
        <w:r w:rsidR="00AB5595">
          <w:rPr>
            <w:noProof/>
            <w:webHidden/>
          </w:rPr>
          <w:fldChar w:fldCharType="end"/>
        </w:r>
      </w:hyperlink>
    </w:p>
    <w:p w14:paraId="2ECE78F9" w14:textId="6E9497BF" w:rsidR="00AB5595" w:rsidRDefault="0053267C">
      <w:pPr>
        <w:pStyle w:val="TM2"/>
        <w:rPr>
          <w:rFonts w:asciiTheme="minorHAnsi" w:eastAsiaTheme="minorEastAsia" w:hAnsiTheme="minorHAnsi" w:cstheme="minorBidi"/>
          <w:noProof/>
          <w:sz w:val="22"/>
          <w:szCs w:val="22"/>
        </w:rPr>
      </w:pPr>
      <w:hyperlink w:anchor="_Toc133824720" w:history="1">
        <w:r w:rsidR="00AB5595" w:rsidRPr="002B11B1">
          <w:rPr>
            <w:rStyle w:val="Lienhypertexte"/>
            <w:rFonts w:ascii="Arial" w:hAnsi="Arial" w:cs="Arial"/>
            <w:noProof/>
          </w:rPr>
          <w:t>ARTICLE 7 : SUIVI DU MATERIEL EN SERVICE</w:t>
        </w:r>
        <w:r w:rsidR="00AB5595">
          <w:rPr>
            <w:noProof/>
            <w:webHidden/>
          </w:rPr>
          <w:tab/>
        </w:r>
        <w:r w:rsidR="00AB5595">
          <w:rPr>
            <w:noProof/>
            <w:webHidden/>
          </w:rPr>
          <w:fldChar w:fldCharType="begin"/>
        </w:r>
        <w:r w:rsidR="00AB5595">
          <w:rPr>
            <w:noProof/>
            <w:webHidden/>
          </w:rPr>
          <w:instrText xml:space="preserve"> PAGEREF _Toc133824720 \h </w:instrText>
        </w:r>
        <w:r w:rsidR="00AB5595">
          <w:rPr>
            <w:noProof/>
            <w:webHidden/>
          </w:rPr>
        </w:r>
        <w:r w:rsidR="00AB5595">
          <w:rPr>
            <w:noProof/>
            <w:webHidden/>
          </w:rPr>
          <w:fldChar w:fldCharType="separate"/>
        </w:r>
        <w:r w:rsidR="008C4607">
          <w:rPr>
            <w:noProof/>
            <w:webHidden/>
          </w:rPr>
          <w:t>5</w:t>
        </w:r>
        <w:r w:rsidR="00AB5595">
          <w:rPr>
            <w:noProof/>
            <w:webHidden/>
          </w:rPr>
          <w:fldChar w:fldCharType="end"/>
        </w:r>
      </w:hyperlink>
    </w:p>
    <w:p w14:paraId="4203A73F" w14:textId="56831EB5" w:rsidR="00AB5595" w:rsidRDefault="0053267C">
      <w:pPr>
        <w:pStyle w:val="TM2"/>
        <w:rPr>
          <w:rFonts w:asciiTheme="minorHAnsi" w:eastAsiaTheme="minorEastAsia" w:hAnsiTheme="minorHAnsi" w:cstheme="minorBidi"/>
          <w:noProof/>
          <w:sz w:val="22"/>
          <w:szCs w:val="22"/>
        </w:rPr>
      </w:pPr>
      <w:hyperlink w:anchor="_Toc133824721" w:history="1">
        <w:r w:rsidR="00AB5595" w:rsidRPr="002B11B1">
          <w:rPr>
            <w:rStyle w:val="Lienhypertexte"/>
            <w:rFonts w:ascii="Arial" w:hAnsi="Arial" w:cs="Arial"/>
            <w:noProof/>
          </w:rPr>
          <w:t>ARTICLE 8 : DOCUMENTATION A FOURNIR</w:t>
        </w:r>
        <w:r w:rsidR="00AB5595">
          <w:rPr>
            <w:noProof/>
            <w:webHidden/>
          </w:rPr>
          <w:tab/>
        </w:r>
        <w:r w:rsidR="00AB5595">
          <w:rPr>
            <w:noProof/>
            <w:webHidden/>
          </w:rPr>
          <w:fldChar w:fldCharType="begin"/>
        </w:r>
        <w:r w:rsidR="00AB5595">
          <w:rPr>
            <w:noProof/>
            <w:webHidden/>
          </w:rPr>
          <w:instrText xml:space="preserve"> PAGEREF _Toc133824721 \h </w:instrText>
        </w:r>
        <w:r w:rsidR="00AB5595">
          <w:rPr>
            <w:noProof/>
            <w:webHidden/>
          </w:rPr>
        </w:r>
        <w:r w:rsidR="00AB5595">
          <w:rPr>
            <w:noProof/>
            <w:webHidden/>
          </w:rPr>
          <w:fldChar w:fldCharType="separate"/>
        </w:r>
        <w:r w:rsidR="008C4607">
          <w:rPr>
            <w:noProof/>
            <w:webHidden/>
          </w:rPr>
          <w:t>6</w:t>
        </w:r>
        <w:r w:rsidR="00AB5595">
          <w:rPr>
            <w:noProof/>
            <w:webHidden/>
          </w:rPr>
          <w:fldChar w:fldCharType="end"/>
        </w:r>
      </w:hyperlink>
    </w:p>
    <w:p w14:paraId="3796424F" w14:textId="6126012F" w:rsidR="005E2107" w:rsidRDefault="008E4EF5" w:rsidP="00FC4D68">
      <w:pPr>
        <w:jc w:val="both"/>
        <w:rPr>
          <w:sz w:val="22"/>
        </w:rPr>
      </w:pPr>
      <w:r>
        <w:rPr>
          <w:sz w:val="22"/>
        </w:rPr>
        <w:fldChar w:fldCharType="end"/>
      </w:r>
      <w:r w:rsidR="005341BC">
        <w:rPr>
          <w:sz w:val="22"/>
        </w:rPr>
        <w:br w:type="page"/>
      </w:r>
    </w:p>
    <w:p w14:paraId="1A7AB435" w14:textId="77777777" w:rsidR="00941A38" w:rsidRDefault="00941A38" w:rsidP="00941A38">
      <w:pPr>
        <w:jc w:val="both"/>
        <w:rPr>
          <w:sz w:val="22"/>
        </w:rPr>
      </w:pPr>
    </w:p>
    <w:p w14:paraId="7060111E" w14:textId="77777777" w:rsidR="00941A38" w:rsidRPr="00FC62CC" w:rsidRDefault="00941A38" w:rsidP="00941A38">
      <w:pPr>
        <w:pStyle w:val="Titre1"/>
        <w:jc w:val="both"/>
        <w:rPr>
          <w:rFonts w:ascii="Arial" w:hAnsi="Arial" w:cs="Arial"/>
          <w:sz w:val="22"/>
          <w:szCs w:val="22"/>
        </w:rPr>
      </w:pPr>
      <w:bookmarkStart w:id="0" w:name="_Toc166487551"/>
      <w:bookmarkStart w:id="1" w:name="_Toc133824714"/>
      <w:r w:rsidRPr="00FC62CC">
        <w:rPr>
          <w:rFonts w:ascii="Arial" w:hAnsi="Arial" w:cs="Arial"/>
          <w:sz w:val="22"/>
          <w:szCs w:val="22"/>
        </w:rPr>
        <w:t>ARTICLE 1 : OBJET</w:t>
      </w:r>
      <w:bookmarkEnd w:id="0"/>
      <w:bookmarkEnd w:id="1"/>
    </w:p>
    <w:p w14:paraId="307DB11F" w14:textId="77777777" w:rsidR="00941A38" w:rsidRPr="00FC62CC" w:rsidRDefault="00941A38" w:rsidP="00941A38">
      <w:pPr>
        <w:jc w:val="both"/>
        <w:rPr>
          <w:rFonts w:ascii="Arial" w:hAnsi="Arial" w:cs="Arial"/>
          <w:sz w:val="22"/>
          <w:szCs w:val="22"/>
        </w:rPr>
      </w:pPr>
    </w:p>
    <w:p w14:paraId="6100CA9A" w14:textId="77777777" w:rsidR="00941A38" w:rsidRPr="00FC62CC" w:rsidRDefault="00941A38" w:rsidP="00941A38">
      <w:pPr>
        <w:pStyle w:val="Corpsdetexte21"/>
        <w:rPr>
          <w:rFonts w:ascii="Arial" w:hAnsi="Arial" w:cs="Arial"/>
          <w:sz w:val="22"/>
          <w:szCs w:val="22"/>
        </w:rPr>
      </w:pPr>
      <w:r w:rsidRPr="00FC62CC">
        <w:rPr>
          <w:rFonts w:ascii="Arial" w:hAnsi="Arial" w:cs="Arial"/>
          <w:sz w:val="22"/>
          <w:szCs w:val="22"/>
        </w:rPr>
        <w:t xml:space="preserve">Le </w:t>
      </w:r>
      <w:r w:rsidRPr="00BE07C9">
        <w:rPr>
          <w:rFonts w:ascii="Arial" w:hAnsi="Arial" w:cs="Arial"/>
          <w:sz w:val="22"/>
          <w:szCs w:val="22"/>
        </w:rPr>
        <w:t xml:space="preserve">présent marché a pour </w:t>
      </w:r>
      <w:r w:rsidRPr="002E05F7">
        <w:rPr>
          <w:rFonts w:ascii="Arial" w:hAnsi="Arial" w:cs="Arial"/>
          <w:sz w:val="22"/>
          <w:szCs w:val="22"/>
        </w:rPr>
        <w:t xml:space="preserve">objet la fourniture, l’installation et la mise en service </w:t>
      </w:r>
      <w:r w:rsidR="0075581E">
        <w:rPr>
          <w:rFonts w:ascii="Arial" w:hAnsi="Arial" w:cs="Arial"/>
          <w:sz w:val="22"/>
          <w:szCs w:val="22"/>
        </w:rPr>
        <w:t xml:space="preserve">d’une enceinte anaérobie pour </w:t>
      </w:r>
      <w:r w:rsidR="0075581E" w:rsidRPr="0075581E">
        <w:rPr>
          <w:rFonts w:ascii="Arial" w:hAnsi="Arial" w:cs="Arial"/>
          <w:sz w:val="22"/>
          <w:szCs w:val="22"/>
        </w:rPr>
        <w:t>des applications en culturomique sur les micro-organismes du microbiote humain et animal</w:t>
      </w:r>
      <w:r w:rsidRPr="00BE07C9">
        <w:rPr>
          <w:rFonts w:ascii="Arial" w:hAnsi="Arial" w:cs="Arial"/>
          <w:sz w:val="22"/>
          <w:szCs w:val="22"/>
        </w:rPr>
        <w:t>.</w:t>
      </w:r>
    </w:p>
    <w:p w14:paraId="766955B3" w14:textId="77777777" w:rsidR="00941A38" w:rsidRPr="00FC62CC" w:rsidRDefault="00941A38" w:rsidP="00941A38">
      <w:pPr>
        <w:jc w:val="both"/>
        <w:rPr>
          <w:rFonts w:ascii="Arial" w:hAnsi="Arial" w:cs="Arial"/>
          <w:sz w:val="22"/>
          <w:szCs w:val="22"/>
        </w:rPr>
      </w:pPr>
    </w:p>
    <w:p w14:paraId="4209B97A" w14:textId="77777777" w:rsidR="00941A38" w:rsidRPr="00FC62CC" w:rsidRDefault="00941A38" w:rsidP="00941A38">
      <w:pPr>
        <w:jc w:val="both"/>
        <w:rPr>
          <w:rFonts w:ascii="Arial" w:hAnsi="Arial" w:cs="Arial"/>
          <w:sz w:val="22"/>
          <w:szCs w:val="22"/>
        </w:rPr>
      </w:pPr>
    </w:p>
    <w:p w14:paraId="0A1D4422" w14:textId="77777777" w:rsidR="00941A38" w:rsidRPr="00FC62CC" w:rsidRDefault="00941A38" w:rsidP="00941A38">
      <w:pPr>
        <w:pStyle w:val="Titre2"/>
        <w:jc w:val="both"/>
        <w:rPr>
          <w:rFonts w:ascii="Arial" w:hAnsi="Arial" w:cs="Arial"/>
          <w:szCs w:val="22"/>
        </w:rPr>
      </w:pPr>
      <w:bookmarkStart w:id="2" w:name="_Toc166487552"/>
      <w:bookmarkStart w:id="3" w:name="_Toc133824715"/>
      <w:r w:rsidRPr="00FC62CC">
        <w:rPr>
          <w:rFonts w:ascii="Arial" w:hAnsi="Arial" w:cs="Arial"/>
          <w:szCs w:val="22"/>
        </w:rPr>
        <w:t>ARTICLE 2 : DOMAINES D’APPLICATION</w:t>
      </w:r>
      <w:bookmarkEnd w:id="2"/>
      <w:bookmarkEnd w:id="3"/>
      <w:r w:rsidRPr="00FC62CC">
        <w:rPr>
          <w:rFonts w:ascii="Arial" w:hAnsi="Arial" w:cs="Arial"/>
          <w:szCs w:val="22"/>
        </w:rPr>
        <w:t xml:space="preserve"> </w:t>
      </w:r>
    </w:p>
    <w:p w14:paraId="1FCB726B" w14:textId="77777777" w:rsidR="00941A38" w:rsidRPr="00FC62CC" w:rsidRDefault="00941A38" w:rsidP="00941A38">
      <w:pPr>
        <w:jc w:val="both"/>
        <w:rPr>
          <w:rFonts w:ascii="Arial" w:hAnsi="Arial" w:cs="Arial"/>
          <w:sz w:val="22"/>
          <w:szCs w:val="22"/>
        </w:rPr>
      </w:pPr>
    </w:p>
    <w:p w14:paraId="5AF130D6" w14:textId="33F71730" w:rsidR="00B34418" w:rsidRDefault="0075581E" w:rsidP="00941A38">
      <w:pPr>
        <w:pStyle w:val="TexteDel"/>
        <w:ind w:firstLine="0"/>
        <w:jc w:val="both"/>
        <w:rPr>
          <w:rFonts w:ascii="Arial" w:hAnsi="Arial" w:cs="Arial"/>
          <w:sz w:val="22"/>
          <w:szCs w:val="22"/>
        </w:rPr>
      </w:pPr>
      <w:r>
        <w:rPr>
          <w:rFonts w:ascii="Arial" w:hAnsi="Arial" w:cs="Arial"/>
          <w:sz w:val="22"/>
          <w:szCs w:val="22"/>
        </w:rPr>
        <w:t>L’enceinte anaéro</w:t>
      </w:r>
      <w:r w:rsidR="00821559">
        <w:rPr>
          <w:rFonts w:ascii="Arial" w:hAnsi="Arial" w:cs="Arial"/>
          <w:sz w:val="22"/>
          <w:szCs w:val="22"/>
        </w:rPr>
        <w:t>b</w:t>
      </w:r>
      <w:r>
        <w:rPr>
          <w:rFonts w:ascii="Arial" w:hAnsi="Arial" w:cs="Arial"/>
          <w:sz w:val="22"/>
          <w:szCs w:val="22"/>
        </w:rPr>
        <w:t xml:space="preserve">ie sera dédiée à des applications de culturomique ou </w:t>
      </w:r>
      <w:r w:rsidRPr="00B34418">
        <w:rPr>
          <w:rFonts w:ascii="Arial" w:hAnsi="Arial" w:cs="Arial"/>
          <w:sz w:val="22"/>
          <w:szCs w:val="22"/>
        </w:rPr>
        <w:t xml:space="preserve">isolement des </w:t>
      </w:r>
      <w:r>
        <w:rPr>
          <w:rFonts w:ascii="Arial" w:hAnsi="Arial" w:cs="Arial"/>
          <w:sz w:val="22"/>
          <w:szCs w:val="22"/>
        </w:rPr>
        <w:t>micro-organismes</w:t>
      </w:r>
      <w:r w:rsidRPr="00B34418">
        <w:rPr>
          <w:rFonts w:ascii="Arial" w:hAnsi="Arial" w:cs="Arial"/>
          <w:sz w:val="22"/>
          <w:szCs w:val="22"/>
        </w:rPr>
        <w:t xml:space="preserve"> anaérobies strictes </w:t>
      </w:r>
      <w:r>
        <w:rPr>
          <w:rFonts w:ascii="Arial" w:hAnsi="Arial" w:cs="Arial"/>
          <w:sz w:val="22"/>
          <w:szCs w:val="22"/>
        </w:rPr>
        <w:t xml:space="preserve">du microbiote humain et animal. Ces applications </w:t>
      </w:r>
      <w:r w:rsidR="00C323FA" w:rsidRPr="00B34418">
        <w:rPr>
          <w:rFonts w:ascii="Arial" w:hAnsi="Arial" w:cs="Arial"/>
          <w:sz w:val="22"/>
          <w:szCs w:val="22"/>
        </w:rPr>
        <w:t>requièrent</w:t>
      </w:r>
      <w:r w:rsidR="00B34418" w:rsidRPr="00B34418">
        <w:rPr>
          <w:rFonts w:ascii="Arial" w:hAnsi="Arial" w:cs="Arial"/>
          <w:sz w:val="22"/>
          <w:szCs w:val="22"/>
        </w:rPr>
        <w:t xml:space="preserve"> des conditions d’atmosphère dépourvue en oxygène. L’enceinte </w:t>
      </w:r>
      <w:r w:rsidR="00322659">
        <w:rPr>
          <w:rFonts w:ascii="Arial" w:hAnsi="Arial" w:cs="Arial"/>
          <w:sz w:val="22"/>
          <w:szCs w:val="22"/>
        </w:rPr>
        <w:t xml:space="preserve">à fournir </w:t>
      </w:r>
      <w:r w:rsidR="00B34418">
        <w:rPr>
          <w:rFonts w:ascii="Arial" w:hAnsi="Arial" w:cs="Arial"/>
          <w:sz w:val="22"/>
          <w:szCs w:val="22"/>
        </w:rPr>
        <w:t xml:space="preserve">devra </w:t>
      </w:r>
      <w:r>
        <w:rPr>
          <w:rFonts w:ascii="Arial" w:hAnsi="Arial" w:cs="Arial"/>
          <w:sz w:val="22"/>
          <w:szCs w:val="22"/>
        </w:rPr>
        <w:t xml:space="preserve">donc </w:t>
      </w:r>
      <w:r w:rsidR="00B34418">
        <w:rPr>
          <w:rFonts w:ascii="Arial" w:hAnsi="Arial" w:cs="Arial"/>
          <w:sz w:val="22"/>
          <w:szCs w:val="22"/>
        </w:rPr>
        <w:t xml:space="preserve">garantir </w:t>
      </w:r>
      <w:r w:rsidR="00B34418" w:rsidRPr="00B34418">
        <w:rPr>
          <w:rFonts w:ascii="Arial" w:hAnsi="Arial" w:cs="Arial"/>
          <w:sz w:val="22"/>
          <w:szCs w:val="22"/>
        </w:rPr>
        <w:t xml:space="preserve">l’anaérobiose. La chambre anaérobie choisie </w:t>
      </w:r>
      <w:r w:rsidR="00B34418">
        <w:rPr>
          <w:rFonts w:ascii="Arial" w:hAnsi="Arial" w:cs="Arial"/>
          <w:sz w:val="22"/>
          <w:szCs w:val="22"/>
        </w:rPr>
        <w:t>devra être</w:t>
      </w:r>
      <w:r w:rsidR="00B34418" w:rsidRPr="00B34418">
        <w:rPr>
          <w:rFonts w:ascii="Arial" w:hAnsi="Arial" w:cs="Arial"/>
          <w:sz w:val="22"/>
          <w:szCs w:val="22"/>
        </w:rPr>
        <w:t xml:space="preserve"> é</w:t>
      </w:r>
      <w:r w:rsidR="00B34418">
        <w:rPr>
          <w:rFonts w:ascii="Arial" w:hAnsi="Arial" w:cs="Arial"/>
          <w:sz w:val="22"/>
          <w:szCs w:val="22"/>
        </w:rPr>
        <w:t>quipée d</w:t>
      </w:r>
      <w:r w:rsidR="000A5114">
        <w:rPr>
          <w:rFonts w:ascii="Arial" w:hAnsi="Arial" w:cs="Arial"/>
          <w:sz w:val="22"/>
          <w:szCs w:val="22"/>
        </w:rPr>
        <w:t>’un</w:t>
      </w:r>
      <w:r w:rsidR="00B34418">
        <w:rPr>
          <w:rFonts w:ascii="Arial" w:hAnsi="Arial" w:cs="Arial"/>
          <w:sz w:val="22"/>
          <w:szCs w:val="22"/>
        </w:rPr>
        <w:t xml:space="preserve"> caisson dans lequel </w:t>
      </w:r>
      <w:r w:rsidR="000A5114">
        <w:rPr>
          <w:rFonts w:ascii="Arial" w:hAnsi="Arial" w:cs="Arial"/>
          <w:sz w:val="22"/>
          <w:szCs w:val="22"/>
        </w:rPr>
        <w:t>un</w:t>
      </w:r>
      <w:r w:rsidR="000A5114" w:rsidRPr="00B34418">
        <w:rPr>
          <w:rFonts w:ascii="Arial" w:hAnsi="Arial" w:cs="Arial"/>
          <w:sz w:val="22"/>
          <w:szCs w:val="22"/>
        </w:rPr>
        <w:t xml:space="preserve"> </w:t>
      </w:r>
      <w:r w:rsidR="00B34418" w:rsidRPr="00B34418">
        <w:rPr>
          <w:rFonts w:ascii="Arial" w:hAnsi="Arial" w:cs="Arial"/>
          <w:sz w:val="22"/>
          <w:szCs w:val="22"/>
        </w:rPr>
        <w:t>équipement (</w:t>
      </w:r>
      <w:r w:rsidR="000A5114">
        <w:rPr>
          <w:rFonts w:ascii="Arial" w:hAnsi="Arial" w:cs="Arial"/>
          <w:sz w:val="22"/>
          <w:szCs w:val="22"/>
        </w:rPr>
        <w:t>robot pipeteur</w:t>
      </w:r>
      <w:r w:rsidR="00B34418" w:rsidRPr="00B34418">
        <w:rPr>
          <w:rFonts w:ascii="Arial" w:hAnsi="Arial" w:cs="Arial"/>
          <w:sz w:val="22"/>
          <w:szCs w:val="22"/>
        </w:rPr>
        <w:t>) pourr</w:t>
      </w:r>
      <w:r w:rsidR="000A5114">
        <w:rPr>
          <w:rFonts w:ascii="Arial" w:hAnsi="Arial" w:cs="Arial"/>
          <w:sz w:val="22"/>
          <w:szCs w:val="22"/>
        </w:rPr>
        <w:t>a</w:t>
      </w:r>
      <w:r w:rsidR="00B34418" w:rsidRPr="00B34418">
        <w:rPr>
          <w:rFonts w:ascii="Arial" w:hAnsi="Arial" w:cs="Arial"/>
          <w:sz w:val="22"/>
          <w:szCs w:val="22"/>
        </w:rPr>
        <w:t xml:space="preserve"> être placé</w:t>
      </w:r>
      <w:r w:rsidR="007B587D" w:rsidRPr="008449C3">
        <w:rPr>
          <w:rFonts w:ascii="Arial" w:hAnsi="Arial" w:cs="Arial"/>
          <w:sz w:val="22"/>
          <w:szCs w:val="22"/>
        </w:rPr>
        <w:t>.</w:t>
      </w:r>
      <w:r w:rsidR="00B34418" w:rsidRPr="00B34418">
        <w:rPr>
          <w:rFonts w:ascii="Arial" w:hAnsi="Arial" w:cs="Arial"/>
          <w:sz w:val="22"/>
          <w:szCs w:val="22"/>
        </w:rPr>
        <w:t xml:space="preserve"> Il ser</w:t>
      </w:r>
      <w:r w:rsidR="000A5114">
        <w:rPr>
          <w:rFonts w:ascii="Arial" w:hAnsi="Arial" w:cs="Arial"/>
          <w:sz w:val="22"/>
          <w:szCs w:val="22"/>
        </w:rPr>
        <w:t>a</w:t>
      </w:r>
      <w:r w:rsidR="00B34418" w:rsidRPr="00B34418">
        <w:rPr>
          <w:rFonts w:ascii="Arial" w:hAnsi="Arial" w:cs="Arial"/>
          <w:sz w:val="22"/>
          <w:szCs w:val="22"/>
        </w:rPr>
        <w:t xml:space="preserve"> positionné sur </w:t>
      </w:r>
      <w:r w:rsidR="000A5114">
        <w:rPr>
          <w:rFonts w:ascii="Arial" w:hAnsi="Arial" w:cs="Arial"/>
          <w:sz w:val="22"/>
          <w:szCs w:val="22"/>
        </w:rPr>
        <w:t>un</w:t>
      </w:r>
      <w:r w:rsidR="00B34418" w:rsidRPr="00B34418">
        <w:rPr>
          <w:rFonts w:ascii="Arial" w:hAnsi="Arial" w:cs="Arial"/>
          <w:sz w:val="22"/>
          <w:szCs w:val="22"/>
        </w:rPr>
        <w:t xml:space="preserve"> plateau amovible pour améliorer l’ergonomie de l’utilisation de la chambre et libérer l’espace de travail. </w:t>
      </w:r>
      <w:r w:rsidR="003E4174" w:rsidRPr="008449C3">
        <w:rPr>
          <w:rFonts w:ascii="Arial" w:hAnsi="Arial" w:cs="Arial"/>
          <w:sz w:val="22"/>
          <w:szCs w:val="22"/>
        </w:rPr>
        <w:t xml:space="preserve">L’hébergement </w:t>
      </w:r>
      <w:r w:rsidR="003E4174">
        <w:rPr>
          <w:rFonts w:ascii="Arial" w:hAnsi="Arial" w:cs="Arial"/>
          <w:sz w:val="22"/>
          <w:szCs w:val="22"/>
        </w:rPr>
        <w:t>du</w:t>
      </w:r>
      <w:r w:rsidR="003E4174" w:rsidRPr="008449C3">
        <w:rPr>
          <w:rFonts w:ascii="Arial" w:hAnsi="Arial" w:cs="Arial"/>
          <w:sz w:val="22"/>
          <w:szCs w:val="22"/>
        </w:rPr>
        <w:t xml:space="preserve"> </w:t>
      </w:r>
      <w:r w:rsidR="003E4174">
        <w:rPr>
          <w:rFonts w:ascii="Arial" w:hAnsi="Arial" w:cs="Arial"/>
          <w:sz w:val="22"/>
          <w:szCs w:val="22"/>
        </w:rPr>
        <w:t>robot pipeteur</w:t>
      </w:r>
      <w:r w:rsidR="003E4174" w:rsidRPr="008449C3">
        <w:rPr>
          <w:rFonts w:ascii="Arial" w:hAnsi="Arial" w:cs="Arial"/>
          <w:sz w:val="22"/>
          <w:szCs w:val="22"/>
        </w:rPr>
        <w:t xml:space="preserve"> nécessitera </w:t>
      </w:r>
      <w:r w:rsidR="00FF1053">
        <w:rPr>
          <w:rFonts w:ascii="Arial" w:hAnsi="Arial" w:cs="Arial"/>
          <w:sz w:val="22"/>
          <w:szCs w:val="22"/>
        </w:rPr>
        <w:t>1</w:t>
      </w:r>
      <w:r w:rsidR="003E4174" w:rsidRPr="008449C3">
        <w:rPr>
          <w:rFonts w:ascii="Arial" w:hAnsi="Arial" w:cs="Arial"/>
          <w:sz w:val="22"/>
          <w:szCs w:val="22"/>
        </w:rPr>
        <w:t xml:space="preserve"> prise USB</w:t>
      </w:r>
      <w:r w:rsidR="003E4174">
        <w:rPr>
          <w:rFonts w:ascii="Arial" w:hAnsi="Arial" w:cs="Arial"/>
          <w:sz w:val="22"/>
          <w:szCs w:val="22"/>
        </w:rPr>
        <w:t xml:space="preserve">, </w:t>
      </w:r>
      <w:r w:rsidR="00FF1053">
        <w:rPr>
          <w:rFonts w:ascii="Arial" w:hAnsi="Arial" w:cs="Arial"/>
          <w:sz w:val="22"/>
          <w:szCs w:val="22"/>
        </w:rPr>
        <w:t>1</w:t>
      </w:r>
      <w:r w:rsidR="003E4174">
        <w:rPr>
          <w:rFonts w:ascii="Arial" w:hAnsi="Arial" w:cs="Arial"/>
          <w:sz w:val="22"/>
          <w:szCs w:val="22"/>
        </w:rPr>
        <w:t xml:space="preserve"> prise RJ45, </w:t>
      </w:r>
      <w:r w:rsidR="00FF1053">
        <w:rPr>
          <w:rFonts w:ascii="Arial" w:hAnsi="Arial" w:cs="Arial"/>
          <w:sz w:val="22"/>
          <w:szCs w:val="22"/>
        </w:rPr>
        <w:t>1</w:t>
      </w:r>
      <w:r w:rsidR="003E4174">
        <w:rPr>
          <w:rFonts w:ascii="Arial" w:hAnsi="Arial" w:cs="Arial"/>
          <w:sz w:val="22"/>
          <w:szCs w:val="22"/>
        </w:rPr>
        <w:t xml:space="preserve"> prise HDMI</w:t>
      </w:r>
      <w:r w:rsidR="003E4174" w:rsidRPr="008449C3">
        <w:rPr>
          <w:rFonts w:ascii="Arial" w:hAnsi="Arial" w:cs="Arial"/>
          <w:sz w:val="22"/>
          <w:szCs w:val="22"/>
        </w:rPr>
        <w:t xml:space="preserve"> pour la connexion entre le</w:t>
      </w:r>
      <w:r w:rsidR="003E4174">
        <w:rPr>
          <w:rFonts w:ascii="Arial" w:hAnsi="Arial" w:cs="Arial"/>
          <w:sz w:val="22"/>
          <w:szCs w:val="22"/>
        </w:rPr>
        <w:t xml:space="preserve"> robot</w:t>
      </w:r>
      <w:r w:rsidR="003E4174" w:rsidRPr="008449C3">
        <w:rPr>
          <w:rFonts w:ascii="Arial" w:hAnsi="Arial" w:cs="Arial"/>
          <w:sz w:val="22"/>
          <w:szCs w:val="22"/>
        </w:rPr>
        <w:t xml:space="preserve"> et </w:t>
      </w:r>
      <w:r w:rsidR="003E4174">
        <w:rPr>
          <w:rFonts w:ascii="Arial" w:hAnsi="Arial" w:cs="Arial"/>
          <w:sz w:val="22"/>
          <w:szCs w:val="22"/>
        </w:rPr>
        <w:t>l’</w:t>
      </w:r>
      <w:r w:rsidR="003E4174" w:rsidRPr="008449C3">
        <w:rPr>
          <w:rFonts w:ascii="Arial" w:hAnsi="Arial" w:cs="Arial"/>
          <w:sz w:val="22"/>
          <w:szCs w:val="22"/>
        </w:rPr>
        <w:t>ordinateur localisé à l’extérieur. La chambre sera équipée de 8 prises électriques.</w:t>
      </w:r>
      <w:r w:rsidR="003E4174">
        <w:rPr>
          <w:rFonts w:ascii="Arial" w:hAnsi="Arial" w:cs="Arial"/>
          <w:sz w:val="22"/>
          <w:szCs w:val="22"/>
        </w:rPr>
        <w:t xml:space="preserve"> </w:t>
      </w:r>
      <w:r w:rsidR="00FF1053">
        <w:rPr>
          <w:rFonts w:ascii="Arial" w:hAnsi="Arial" w:cs="Arial"/>
          <w:sz w:val="22"/>
          <w:szCs w:val="22"/>
        </w:rPr>
        <w:t xml:space="preserve">Une possibilité de modulation des prises pour changer le type de connectique devra être présente. </w:t>
      </w:r>
      <w:r w:rsidR="00B34418">
        <w:rPr>
          <w:rFonts w:ascii="Arial" w:hAnsi="Arial" w:cs="Arial"/>
          <w:sz w:val="22"/>
          <w:szCs w:val="22"/>
        </w:rPr>
        <w:t>L’</w:t>
      </w:r>
      <w:r w:rsidR="00B34418" w:rsidRPr="00B34418">
        <w:rPr>
          <w:rFonts w:ascii="Arial" w:hAnsi="Arial" w:cs="Arial"/>
          <w:sz w:val="22"/>
          <w:szCs w:val="22"/>
        </w:rPr>
        <w:t xml:space="preserve">agencement </w:t>
      </w:r>
      <w:r w:rsidR="00B34418">
        <w:rPr>
          <w:rFonts w:ascii="Arial" w:hAnsi="Arial" w:cs="Arial"/>
          <w:sz w:val="22"/>
          <w:szCs w:val="22"/>
        </w:rPr>
        <w:t>devra être</w:t>
      </w:r>
      <w:r w:rsidR="00B34418" w:rsidRPr="00B34418">
        <w:rPr>
          <w:rFonts w:ascii="Arial" w:hAnsi="Arial" w:cs="Arial"/>
          <w:sz w:val="22"/>
          <w:szCs w:val="22"/>
        </w:rPr>
        <w:t xml:space="preserve"> optimal pour une manipulation </w:t>
      </w:r>
      <w:r w:rsidR="000A5114">
        <w:rPr>
          <w:rFonts w:ascii="Arial" w:hAnsi="Arial" w:cs="Arial"/>
          <w:sz w:val="22"/>
          <w:szCs w:val="22"/>
        </w:rPr>
        <w:t xml:space="preserve">et un chargement </w:t>
      </w:r>
      <w:r w:rsidR="00B34418" w:rsidRPr="00B34418">
        <w:rPr>
          <w:rFonts w:ascii="Arial" w:hAnsi="Arial" w:cs="Arial"/>
          <w:sz w:val="22"/>
          <w:szCs w:val="22"/>
        </w:rPr>
        <w:t xml:space="preserve">confortable </w:t>
      </w:r>
      <w:r w:rsidR="000A5114">
        <w:rPr>
          <w:rFonts w:ascii="Arial" w:hAnsi="Arial" w:cs="Arial"/>
          <w:sz w:val="22"/>
          <w:szCs w:val="22"/>
        </w:rPr>
        <w:t xml:space="preserve">du robot pipeteur </w:t>
      </w:r>
      <w:r w:rsidR="00B34418" w:rsidRPr="00B34418">
        <w:rPr>
          <w:rFonts w:ascii="Arial" w:hAnsi="Arial" w:cs="Arial"/>
          <w:sz w:val="22"/>
          <w:szCs w:val="22"/>
        </w:rPr>
        <w:t>à l’intérieur de la chambre.</w:t>
      </w:r>
    </w:p>
    <w:p w14:paraId="71EB63E5" w14:textId="77777777" w:rsidR="00941A38" w:rsidRPr="00FC62CC" w:rsidRDefault="00941A38" w:rsidP="00941A38">
      <w:pPr>
        <w:jc w:val="both"/>
        <w:rPr>
          <w:rFonts w:ascii="Arial" w:hAnsi="Arial" w:cs="Arial"/>
          <w:sz w:val="22"/>
          <w:szCs w:val="22"/>
        </w:rPr>
      </w:pPr>
    </w:p>
    <w:p w14:paraId="6E644671" w14:textId="77777777" w:rsidR="00941A38" w:rsidRPr="008E4EF5" w:rsidRDefault="00941A38" w:rsidP="00941A38">
      <w:pPr>
        <w:pStyle w:val="Titre2"/>
        <w:jc w:val="both"/>
        <w:rPr>
          <w:rFonts w:ascii="Arial" w:hAnsi="Arial"/>
        </w:rPr>
      </w:pPr>
      <w:bookmarkStart w:id="4" w:name="_Toc133824716"/>
      <w:r w:rsidRPr="008E4EF5">
        <w:rPr>
          <w:rFonts w:ascii="Arial" w:hAnsi="Arial"/>
        </w:rPr>
        <w:t>ARTICLE 3 : NIVEAU DE PERFORMANCE DU SYSTEME :</w:t>
      </w:r>
      <w:bookmarkEnd w:id="4"/>
      <w:r w:rsidRPr="008E4EF5">
        <w:rPr>
          <w:rFonts w:ascii="Arial" w:hAnsi="Arial"/>
        </w:rPr>
        <w:t xml:space="preserve"> </w:t>
      </w:r>
    </w:p>
    <w:p w14:paraId="17EF5FCE" w14:textId="77777777" w:rsidR="00941A38" w:rsidRPr="00FC62CC" w:rsidRDefault="00941A38" w:rsidP="00941A38">
      <w:pPr>
        <w:jc w:val="both"/>
        <w:rPr>
          <w:rFonts w:ascii="Arial" w:hAnsi="Arial" w:cs="Arial"/>
          <w:sz w:val="22"/>
          <w:szCs w:val="22"/>
        </w:rPr>
      </w:pPr>
    </w:p>
    <w:p w14:paraId="553B13F6" w14:textId="77777777" w:rsidR="00941A38" w:rsidRDefault="00941A38" w:rsidP="00941A38">
      <w:pPr>
        <w:jc w:val="both"/>
        <w:rPr>
          <w:rFonts w:ascii="Arial" w:hAnsi="Arial" w:cs="Arial"/>
          <w:sz w:val="22"/>
          <w:szCs w:val="22"/>
        </w:rPr>
      </w:pPr>
      <w:r w:rsidRPr="00FC62CC">
        <w:rPr>
          <w:rFonts w:ascii="Arial" w:hAnsi="Arial" w:cs="Arial"/>
          <w:sz w:val="22"/>
          <w:szCs w:val="22"/>
        </w:rPr>
        <w:t xml:space="preserve">Le </w:t>
      </w:r>
      <w:r w:rsidR="00DD66D3">
        <w:rPr>
          <w:rFonts w:ascii="Arial" w:hAnsi="Arial" w:cs="Arial"/>
          <w:sz w:val="22"/>
          <w:szCs w:val="22"/>
        </w:rPr>
        <w:t>système</w:t>
      </w:r>
      <w:r w:rsidRPr="00FD7E2D">
        <w:rPr>
          <w:rFonts w:ascii="Arial" w:hAnsi="Arial" w:cs="Arial"/>
          <w:sz w:val="22"/>
          <w:szCs w:val="22"/>
        </w:rPr>
        <w:t xml:space="preserve"> devra répondre aux exigences minim</w:t>
      </w:r>
      <w:r>
        <w:rPr>
          <w:rFonts w:ascii="Arial" w:hAnsi="Arial" w:cs="Arial"/>
          <w:sz w:val="22"/>
          <w:szCs w:val="22"/>
        </w:rPr>
        <w:t>ales</w:t>
      </w:r>
      <w:r w:rsidRPr="00FD7E2D">
        <w:rPr>
          <w:rFonts w:ascii="Arial" w:hAnsi="Arial" w:cs="Arial"/>
          <w:sz w:val="22"/>
          <w:szCs w:val="22"/>
        </w:rPr>
        <w:t xml:space="preserve"> suivantes :</w:t>
      </w:r>
    </w:p>
    <w:p w14:paraId="15B0E6A8" w14:textId="4D1344AD" w:rsidR="00C323FA" w:rsidRPr="00D46140" w:rsidRDefault="00C323FA" w:rsidP="00DD314E">
      <w:pPr>
        <w:ind w:firstLine="709"/>
        <w:jc w:val="both"/>
        <w:rPr>
          <w:rFonts w:ascii="Arial" w:hAnsi="Arial" w:cs="Arial"/>
          <w:sz w:val="22"/>
          <w:szCs w:val="22"/>
        </w:rPr>
      </w:pPr>
      <w:r w:rsidRPr="00D46140">
        <w:rPr>
          <w:rFonts w:ascii="Arial" w:hAnsi="Arial" w:cs="Arial"/>
          <w:sz w:val="22"/>
          <w:szCs w:val="22"/>
        </w:rPr>
        <w:t xml:space="preserve">-Boîte à gants modulaire rigide (caisson + tuyauterie + sas en inox), longueur utile 1800mm, simple face, 4 ronds de gants (soit 2 postes de travail) avec piètement. </w:t>
      </w:r>
      <w:r w:rsidR="00DD314E" w:rsidRPr="00D46140">
        <w:rPr>
          <w:rFonts w:ascii="Arial" w:hAnsi="Arial" w:cs="Arial"/>
          <w:sz w:val="22"/>
          <w:szCs w:val="22"/>
        </w:rPr>
        <w:t xml:space="preserve"> </w:t>
      </w:r>
      <w:r w:rsidRPr="00D46140">
        <w:rPr>
          <w:rFonts w:ascii="Arial" w:hAnsi="Arial" w:cs="Arial"/>
          <w:sz w:val="22"/>
          <w:szCs w:val="22"/>
        </w:rPr>
        <w:t>Dimension hors tout &lt;</w:t>
      </w:r>
      <w:r w:rsidR="00ED671C" w:rsidRPr="00D46140">
        <w:rPr>
          <w:rFonts w:ascii="Arial" w:hAnsi="Arial" w:cs="Arial"/>
          <w:sz w:val="22"/>
          <w:szCs w:val="22"/>
        </w:rPr>
        <w:t>3</w:t>
      </w:r>
      <w:r w:rsidRPr="00D46140">
        <w:rPr>
          <w:rFonts w:ascii="Arial" w:hAnsi="Arial" w:cs="Arial"/>
          <w:sz w:val="22"/>
          <w:szCs w:val="22"/>
        </w:rPr>
        <w:t xml:space="preserve">m en longueur. </w:t>
      </w:r>
    </w:p>
    <w:p w14:paraId="3E8D8283" w14:textId="420F8DA4" w:rsidR="00C323FA" w:rsidRPr="00C323FA" w:rsidRDefault="00DD314E" w:rsidP="00DD314E">
      <w:pPr>
        <w:ind w:firstLine="709"/>
        <w:jc w:val="both"/>
        <w:rPr>
          <w:rFonts w:ascii="Arial" w:hAnsi="Arial" w:cs="Arial"/>
          <w:sz w:val="22"/>
          <w:szCs w:val="22"/>
        </w:rPr>
      </w:pPr>
      <w:r w:rsidRPr="00D46140">
        <w:rPr>
          <w:rFonts w:ascii="Arial" w:hAnsi="Arial" w:cs="Arial"/>
          <w:sz w:val="22"/>
          <w:szCs w:val="22"/>
        </w:rPr>
        <w:t>-</w:t>
      </w:r>
      <w:r w:rsidR="00C323FA" w:rsidRPr="00D46140">
        <w:rPr>
          <w:rFonts w:ascii="Arial" w:hAnsi="Arial" w:cs="Arial"/>
          <w:sz w:val="22"/>
          <w:szCs w:val="22"/>
        </w:rPr>
        <w:t>Cette enceinte</w:t>
      </w:r>
      <w:r w:rsidR="00C323FA" w:rsidRPr="00C323FA">
        <w:rPr>
          <w:rFonts w:ascii="Arial" w:hAnsi="Arial" w:cs="Arial"/>
          <w:sz w:val="22"/>
          <w:szCs w:val="22"/>
        </w:rPr>
        <w:t xml:space="preserve"> doit pouvoir accueillir du petit matériel de </w:t>
      </w:r>
      <w:r>
        <w:rPr>
          <w:rFonts w:ascii="Arial" w:hAnsi="Arial" w:cs="Arial"/>
          <w:sz w:val="22"/>
          <w:szCs w:val="22"/>
        </w:rPr>
        <w:t>laboratoire (minicentrifugeuse, vortex, propipette,</w:t>
      </w:r>
      <w:r w:rsidR="00AF00CD">
        <w:rPr>
          <w:rFonts w:ascii="Arial" w:hAnsi="Arial" w:cs="Arial"/>
          <w:sz w:val="22"/>
          <w:szCs w:val="22"/>
        </w:rPr>
        <w:t xml:space="preserve"> </w:t>
      </w:r>
      <w:r>
        <w:rPr>
          <w:rFonts w:ascii="Arial" w:hAnsi="Arial" w:cs="Arial"/>
          <w:sz w:val="22"/>
          <w:szCs w:val="22"/>
        </w:rPr>
        <w:t>…)</w:t>
      </w:r>
      <w:r w:rsidR="00C323FA" w:rsidRPr="00C323FA">
        <w:rPr>
          <w:rFonts w:ascii="Arial" w:hAnsi="Arial" w:cs="Arial"/>
          <w:sz w:val="22"/>
          <w:szCs w:val="22"/>
        </w:rPr>
        <w:t xml:space="preserve"> ainsi </w:t>
      </w:r>
      <w:r w:rsidR="00E551FB">
        <w:rPr>
          <w:rFonts w:ascii="Arial" w:hAnsi="Arial" w:cs="Arial"/>
          <w:sz w:val="22"/>
          <w:szCs w:val="22"/>
        </w:rPr>
        <w:t>qu’un robot pipeteur</w:t>
      </w:r>
      <w:r w:rsidR="00390A79" w:rsidRPr="00390A79">
        <w:rPr>
          <w:rFonts w:ascii="Arial" w:hAnsi="Arial" w:cs="Arial"/>
          <w:sz w:val="22"/>
          <w:szCs w:val="22"/>
        </w:rPr>
        <w:t xml:space="preserve"> </w:t>
      </w:r>
      <w:r w:rsidR="00390A79">
        <w:rPr>
          <w:rFonts w:ascii="Arial" w:hAnsi="Arial" w:cs="Arial"/>
          <w:sz w:val="22"/>
          <w:szCs w:val="22"/>
        </w:rPr>
        <w:t>d’un poids de 160Kg et</w:t>
      </w:r>
      <w:r w:rsidR="00E551FB">
        <w:rPr>
          <w:rFonts w:ascii="Arial" w:hAnsi="Arial" w:cs="Arial"/>
          <w:sz w:val="22"/>
          <w:szCs w:val="22"/>
        </w:rPr>
        <w:t xml:space="preserve"> nécessitant un espace de travail de </w:t>
      </w:r>
      <w:r w:rsidR="00FF1053">
        <w:rPr>
          <w:rFonts w:ascii="Arial" w:hAnsi="Arial" w:cs="Arial"/>
          <w:sz w:val="22"/>
          <w:szCs w:val="22"/>
        </w:rPr>
        <w:t>1</w:t>
      </w:r>
      <w:r w:rsidR="00645C96">
        <w:rPr>
          <w:rFonts w:ascii="Arial" w:hAnsi="Arial" w:cs="Arial"/>
          <w:sz w:val="22"/>
          <w:szCs w:val="22"/>
        </w:rPr>
        <w:t>800</w:t>
      </w:r>
      <w:r w:rsidR="00FF1053">
        <w:rPr>
          <w:rFonts w:ascii="Arial" w:hAnsi="Arial" w:cs="Arial"/>
          <w:sz w:val="22"/>
          <w:szCs w:val="22"/>
        </w:rPr>
        <w:t>mm de longueur, 1</w:t>
      </w:r>
      <w:r w:rsidR="00645C96">
        <w:rPr>
          <w:rFonts w:ascii="Arial" w:hAnsi="Arial" w:cs="Arial"/>
          <w:sz w:val="22"/>
          <w:szCs w:val="22"/>
        </w:rPr>
        <w:t>325</w:t>
      </w:r>
      <w:r w:rsidR="00FF1053">
        <w:rPr>
          <w:rFonts w:ascii="Arial" w:hAnsi="Arial" w:cs="Arial"/>
          <w:sz w:val="22"/>
          <w:szCs w:val="22"/>
        </w:rPr>
        <w:t xml:space="preserve">mm de profondeur et </w:t>
      </w:r>
      <w:r w:rsidR="00645C96">
        <w:rPr>
          <w:rFonts w:ascii="Arial" w:hAnsi="Arial" w:cs="Arial"/>
          <w:sz w:val="22"/>
          <w:szCs w:val="22"/>
        </w:rPr>
        <w:t>1</w:t>
      </w:r>
      <w:r w:rsidR="00FF1053">
        <w:rPr>
          <w:rFonts w:ascii="Arial" w:hAnsi="Arial" w:cs="Arial"/>
          <w:sz w:val="22"/>
          <w:szCs w:val="22"/>
        </w:rPr>
        <w:t>1</w:t>
      </w:r>
      <w:r w:rsidR="00645C96">
        <w:rPr>
          <w:rFonts w:ascii="Arial" w:hAnsi="Arial" w:cs="Arial"/>
          <w:sz w:val="22"/>
          <w:szCs w:val="22"/>
        </w:rPr>
        <w:t>0</w:t>
      </w:r>
      <w:r w:rsidR="00FF1053">
        <w:rPr>
          <w:rFonts w:ascii="Arial" w:hAnsi="Arial" w:cs="Arial"/>
          <w:sz w:val="22"/>
          <w:szCs w:val="22"/>
        </w:rPr>
        <w:t>0mm de hauteur</w:t>
      </w:r>
      <w:r w:rsidR="00E551FB">
        <w:rPr>
          <w:rFonts w:ascii="Arial" w:hAnsi="Arial" w:cs="Arial"/>
          <w:sz w:val="22"/>
          <w:szCs w:val="22"/>
        </w:rPr>
        <w:t>,</w:t>
      </w:r>
      <w:r w:rsidR="00483295" w:rsidRPr="00B34418">
        <w:rPr>
          <w:rFonts w:ascii="Arial" w:hAnsi="Arial" w:cs="Arial"/>
          <w:sz w:val="22"/>
          <w:szCs w:val="22"/>
        </w:rPr>
        <w:t xml:space="preserve"> </w:t>
      </w:r>
      <w:r w:rsidR="00C323FA" w:rsidRPr="00C323FA">
        <w:rPr>
          <w:rFonts w:ascii="Arial" w:hAnsi="Arial" w:cs="Arial"/>
          <w:sz w:val="22"/>
          <w:szCs w:val="22"/>
        </w:rPr>
        <w:t>et doit présenter une bonne capacité de rangements par la prése</w:t>
      </w:r>
      <w:r>
        <w:rPr>
          <w:rFonts w:ascii="Arial" w:hAnsi="Arial" w:cs="Arial"/>
          <w:sz w:val="22"/>
          <w:szCs w:val="22"/>
        </w:rPr>
        <w:t xml:space="preserve">nce d’étagères dans l’enceinte. </w:t>
      </w:r>
      <w:r w:rsidRPr="00C323FA">
        <w:rPr>
          <w:rFonts w:ascii="Arial" w:hAnsi="Arial" w:cs="Arial"/>
          <w:sz w:val="22"/>
          <w:szCs w:val="22"/>
        </w:rPr>
        <w:t>La présence d’un ou de plusieurs décaissement(s) sera demandée afin de ne pas perdre d’espace utile dans la zone de travail.</w:t>
      </w:r>
    </w:p>
    <w:p w14:paraId="5DE4BBC0" w14:textId="3319DC90" w:rsidR="00C323FA" w:rsidRPr="00C323FA" w:rsidRDefault="00C323FA" w:rsidP="00C323FA">
      <w:pPr>
        <w:jc w:val="both"/>
        <w:rPr>
          <w:rFonts w:ascii="Arial" w:hAnsi="Arial" w:cs="Arial"/>
          <w:sz w:val="22"/>
          <w:szCs w:val="22"/>
        </w:rPr>
      </w:pPr>
      <w:r w:rsidRPr="00C323FA">
        <w:rPr>
          <w:rFonts w:ascii="Arial" w:hAnsi="Arial" w:cs="Arial"/>
          <w:sz w:val="22"/>
          <w:szCs w:val="22"/>
        </w:rPr>
        <w:tab/>
        <w:t xml:space="preserve">-Présence de 2 sas à vide </w:t>
      </w:r>
      <w:r w:rsidR="00AF00CD">
        <w:rPr>
          <w:rFonts w:ascii="Arial" w:hAnsi="Arial" w:cs="Arial"/>
          <w:sz w:val="22"/>
          <w:szCs w:val="22"/>
        </w:rPr>
        <w:t xml:space="preserve">du côté gauche de l’enceinte </w:t>
      </w:r>
      <w:r w:rsidRPr="00C323FA">
        <w:rPr>
          <w:rFonts w:ascii="Arial" w:hAnsi="Arial" w:cs="Arial"/>
          <w:sz w:val="22"/>
          <w:szCs w:val="22"/>
        </w:rPr>
        <w:t xml:space="preserve">(un pour l’entrée du petit matériel et un mini sas pour l’entrée d’échantillons) et d’une pompe à vide. Le positionnement des sas doit limiter au maximum l’augmentation de la longueur hors tout de l’équipement en raison de contrainte de place. </w:t>
      </w:r>
    </w:p>
    <w:p w14:paraId="119ADC2F" w14:textId="4C8ABE46" w:rsidR="00AE1134" w:rsidRDefault="00C323FA" w:rsidP="00AE1134">
      <w:pPr>
        <w:jc w:val="both"/>
        <w:rPr>
          <w:rFonts w:ascii="Arial" w:hAnsi="Arial" w:cs="Arial"/>
          <w:sz w:val="22"/>
          <w:szCs w:val="22"/>
        </w:rPr>
      </w:pPr>
      <w:r w:rsidRPr="00C323FA">
        <w:rPr>
          <w:rFonts w:ascii="Arial" w:hAnsi="Arial" w:cs="Arial"/>
          <w:sz w:val="22"/>
          <w:szCs w:val="22"/>
        </w:rPr>
        <w:tab/>
        <w:t xml:space="preserve">-Un système de purification avec épurateur autonome, permettant de travailler dans une atmosphère contrôlée (&lt; </w:t>
      </w:r>
      <w:r w:rsidR="00662106">
        <w:rPr>
          <w:rFonts w:ascii="Arial" w:hAnsi="Arial" w:cs="Arial"/>
          <w:sz w:val="22"/>
          <w:szCs w:val="22"/>
        </w:rPr>
        <w:t>5</w:t>
      </w:r>
      <w:r w:rsidR="00662106" w:rsidRPr="00C323FA">
        <w:rPr>
          <w:rFonts w:ascii="Arial" w:hAnsi="Arial" w:cs="Arial"/>
          <w:sz w:val="22"/>
          <w:szCs w:val="22"/>
        </w:rPr>
        <w:t xml:space="preserve"> </w:t>
      </w:r>
      <w:r w:rsidRPr="00C323FA">
        <w:rPr>
          <w:rFonts w:ascii="Arial" w:hAnsi="Arial" w:cs="Arial"/>
          <w:sz w:val="22"/>
          <w:szCs w:val="22"/>
        </w:rPr>
        <w:t>ppm en O</w:t>
      </w:r>
      <w:r w:rsidRPr="00DD314E">
        <w:rPr>
          <w:rFonts w:ascii="Arial" w:hAnsi="Arial" w:cs="Arial"/>
          <w:sz w:val="22"/>
          <w:szCs w:val="22"/>
          <w:vertAlign w:val="subscript"/>
        </w:rPr>
        <w:t>2</w:t>
      </w:r>
      <w:r w:rsidRPr="00C323FA">
        <w:rPr>
          <w:rFonts w:ascii="Arial" w:hAnsi="Arial" w:cs="Arial"/>
          <w:sz w:val="22"/>
          <w:szCs w:val="22"/>
        </w:rPr>
        <w:t>) avec présence d’un moniteur indiquant les paramètres de l’enceinte facile à utiliser. La gestion de l’O</w:t>
      </w:r>
      <w:r w:rsidRPr="00DD314E">
        <w:rPr>
          <w:rFonts w:ascii="Arial" w:hAnsi="Arial" w:cs="Arial"/>
          <w:sz w:val="22"/>
          <w:szCs w:val="22"/>
          <w:vertAlign w:val="subscript"/>
        </w:rPr>
        <w:t>2</w:t>
      </w:r>
      <w:r w:rsidRPr="00C323FA">
        <w:rPr>
          <w:rFonts w:ascii="Arial" w:hAnsi="Arial" w:cs="Arial"/>
          <w:sz w:val="22"/>
          <w:szCs w:val="22"/>
        </w:rPr>
        <w:t xml:space="preserve"> sera réalisée via la présence d’un analyseur d’O</w:t>
      </w:r>
      <w:r w:rsidRPr="00DD314E">
        <w:rPr>
          <w:rFonts w:ascii="Arial" w:hAnsi="Arial" w:cs="Arial"/>
          <w:sz w:val="22"/>
          <w:szCs w:val="22"/>
          <w:vertAlign w:val="subscript"/>
        </w:rPr>
        <w:t>2</w:t>
      </w:r>
      <w:r w:rsidRPr="00C323FA">
        <w:rPr>
          <w:rFonts w:ascii="Arial" w:hAnsi="Arial" w:cs="Arial"/>
          <w:sz w:val="22"/>
          <w:szCs w:val="22"/>
        </w:rPr>
        <w:t xml:space="preserve"> et d’un catalyseur.</w:t>
      </w:r>
    </w:p>
    <w:p w14:paraId="2C50A034" w14:textId="1206C665" w:rsidR="00AE1134" w:rsidRPr="00FC62CC" w:rsidRDefault="00AE1134" w:rsidP="00AE1134">
      <w:pPr>
        <w:ind w:firstLine="709"/>
        <w:jc w:val="both"/>
        <w:rPr>
          <w:rFonts w:ascii="Arial" w:hAnsi="Arial" w:cs="Arial"/>
          <w:sz w:val="22"/>
          <w:szCs w:val="22"/>
        </w:rPr>
      </w:pPr>
      <w:r>
        <w:rPr>
          <w:rFonts w:ascii="Arial" w:hAnsi="Arial" w:cs="Arial"/>
          <w:sz w:val="22"/>
          <w:szCs w:val="22"/>
        </w:rPr>
        <w:t>-</w:t>
      </w:r>
      <w:r w:rsidRPr="00FC62CC">
        <w:rPr>
          <w:rFonts w:ascii="Arial" w:hAnsi="Arial" w:cs="Arial"/>
          <w:sz w:val="22"/>
          <w:szCs w:val="22"/>
        </w:rPr>
        <w:t>Les possibilités d’évolution du système</w:t>
      </w:r>
      <w:r w:rsidR="00DD314E">
        <w:rPr>
          <w:rFonts w:ascii="Arial" w:hAnsi="Arial" w:cs="Arial"/>
          <w:sz w:val="22"/>
          <w:szCs w:val="22"/>
        </w:rPr>
        <w:t xml:space="preserve"> proposé devront être présentée, car souhait </w:t>
      </w:r>
      <w:r w:rsidR="00DD314E" w:rsidRPr="00C323FA">
        <w:rPr>
          <w:rFonts w:ascii="Arial" w:hAnsi="Arial" w:cs="Arial"/>
          <w:sz w:val="22"/>
          <w:szCs w:val="22"/>
        </w:rPr>
        <w:t xml:space="preserve">que la boîte soit adaptable/modulable pour accueillir </w:t>
      </w:r>
      <w:r w:rsidR="00DD314E">
        <w:rPr>
          <w:rFonts w:ascii="Arial" w:hAnsi="Arial" w:cs="Arial"/>
          <w:sz w:val="22"/>
          <w:szCs w:val="22"/>
        </w:rPr>
        <w:t>de nouveaux</w:t>
      </w:r>
      <w:r w:rsidR="00DD314E" w:rsidRPr="00C323FA">
        <w:rPr>
          <w:rFonts w:ascii="Arial" w:hAnsi="Arial" w:cs="Arial"/>
          <w:sz w:val="22"/>
          <w:szCs w:val="22"/>
        </w:rPr>
        <w:t xml:space="preserve"> équipement</w:t>
      </w:r>
      <w:r w:rsidR="00DD314E">
        <w:rPr>
          <w:rFonts w:ascii="Arial" w:hAnsi="Arial" w:cs="Arial"/>
          <w:sz w:val="22"/>
          <w:szCs w:val="22"/>
        </w:rPr>
        <w:t>s</w:t>
      </w:r>
      <w:r w:rsidR="00DD314E" w:rsidRPr="00C323FA">
        <w:rPr>
          <w:rFonts w:ascii="Arial" w:hAnsi="Arial" w:cs="Arial"/>
          <w:sz w:val="22"/>
          <w:szCs w:val="22"/>
        </w:rPr>
        <w:t xml:space="preserve"> de type </w:t>
      </w:r>
      <w:r w:rsidR="00AF00CD">
        <w:rPr>
          <w:rFonts w:ascii="Arial" w:hAnsi="Arial" w:cs="Arial"/>
          <w:sz w:val="22"/>
          <w:szCs w:val="22"/>
        </w:rPr>
        <w:t>centrifugeuse</w:t>
      </w:r>
      <w:r w:rsidRPr="00FC62CC">
        <w:rPr>
          <w:rFonts w:ascii="Arial" w:hAnsi="Arial" w:cs="Arial"/>
          <w:sz w:val="22"/>
          <w:szCs w:val="22"/>
        </w:rPr>
        <w:t>.</w:t>
      </w:r>
    </w:p>
    <w:p w14:paraId="2C1EBD3D" w14:textId="77777777" w:rsidR="00AE1134" w:rsidRPr="00C323FA" w:rsidRDefault="00AE1134" w:rsidP="00C323FA">
      <w:pPr>
        <w:jc w:val="both"/>
        <w:rPr>
          <w:rFonts w:ascii="Arial" w:hAnsi="Arial" w:cs="Arial"/>
          <w:sz w:val="22"/>
          <w:szCs w:val="22"/>
        </w:rPr>
      </w:pPr>
    </w:p>
    <w:p w14:paraId="324E988A" w14:textId="77777777" w:rsidR="00941A38" w:rsidRPr="00FD7E2D" w:rsidRDefault="00941A38" w:rsidP="00941A38">
      <w:pPr>
        <w:jc w:val="both"/>
        <w:rPr>
          <w:rFonts w:ascii="Arial" w:hAnsi="Arial" w:cs="Arial"/>
          <w:sz w:val="22"/>
          <w:szCs w:val="22"/>
        </w:rPr>
      </w:pPr>
    </w:p>
    <w:p w14:paraId="0C3EB5A3" w14:textId="77777777" w:rsidR="00941A38" w:rsidRPr="008E4EF5" w:rsidRDefault="00941A38" w:rsidP="00941A38">
      <w:pPr>
        <w:pStyle w:val="Titre2"/>
        <w:jc w:val="both"/>
        <w:rPr>
          <w:rFonts w:ascii="Arial" w:hAnsi="Arial"/>
        </w:rPr>
      </w:pPr>
      <w:bookmarkStart w:id="5" w:name="_Toc133824717"/>
      <w:r w:rsidRPr="008E4EF5">
        <w:rPr>
          <w:rFonts w:ascii="Arial" w:hAnsi="Arial"/>
        </w:rPr>
        <w:t>ARTICLE 4 : CARACTERISTIQUES DU MATERIEL :</w:t>
      </w:r>
      <w:bookmarkEnd w:id="5"/>
    </w:p>
    <w:p w14:paraId="5CCAD6F9" w14:textId="77777777" w:rsidR="00941A38" w:rsidRPr="00FC62CC" w:rsidRDefault="00941A38" w:rsidP="00941A38">
      <w:pPr>
        <w:jc w:val="both"/>
        <w:rPr>
          <w:rFonts w:ascii="Arial" w:hAnsi="Arial" w:cs="Arial"/>
          <w:sz w:val="22"/>
          <w:szCs w:val="22"/>
        </w:rPr>
      </w:pPr>
    </w:p>
    <w:p w14:paraId="6CA60777" w14:textId="77777777" w:rsidR="00941A38" w:rsidRPr="00FC62CC" w:rsidRDefault="00941A38" w:rsidP="00941A38">
      <w:pPr>
        <w:pStyle w:val="Corpsdetexte2"/>
        <w:jc w:val="both"/>
        <w:rPr>
          <w:rFonts w:ascii="Arial" w:hAnsi="Arial" w:cs="Arial"/>
          <w:sz w:val="22"/>
          <w:szCs w:val="22"/>
        </w:rPr>
      </w:pPr>
      <w:r w:rsidRPr="00FC62CC">
        <w:rPr>
          <w:rFonts w:ascii="Arial" w:hAnsi="Arial" w:cs="Arial"/>
          <w:b/>
          <w:bCs/>
          <w:sz w:val="22"/>
          <w:szCs w:val="22"/>
          <w:u w:val="single"/>
        </w:rPr>
        <w:t>Les exigences techniques</w:t>
      </w:r>
      <w:r w:rsidRPr="00FC62CC">
        <w:rPr>
          <w:rFonts w:ascii="Arial" w:hAnsi="Arial" w:cs="Arial"/>
          <w:sz w:val="22"/>
          <w:szCs w:val="22"/>
        </w:rPr>
        <w:t> :</w:t>
      </w:r>
    </w:p>
    <w:p w14:paraId="3879477C" w14:textId="77777777" w:rsidR="00941A38" w:rsidRPr="00FC62CC" w:rsidRDefault="00941A38" w:rsidP="00941A38">
      <w:pPr>
        <w:jc w:val="both"/>
        <w:rPr>
          <w:rFonts w:ascii="Arial" w:hAnsi="Arial" w:cs="Arial"/>
          <w:sz w:val="22"/>
          <w:szCs w:val="22"/>
        </w:rPr>
      </w:pPr>
    </w:p>
    <w:p w14:paraId="1FB81F37"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-Caisson, tuyauterie et sas en inox</w:t>
      </w:r>
    </w:p>
    <w:p w14:paraId="7592392C"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 xml:space="preserve">-Châssis/piètement sur roulettes avec pieds réglables. </w:t>
      </w:r>
    </w:p>
    <w:p w14:paraId="05A85608"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-Panneau de travail frontal en polycarbonate.</w:t>
      </w:r>
    </w:p>
    <w:p w14:paraId="25F92CED" w14:textId="6DEE5FCF" w:rsidR="00C323FA" w:rsidRDefault="00C323FA" w:rsidP="00C323FA">
      <w:pPr>
        <w:spacing w:before="120"/>
        <w:ind w:left="720"/>
        <w:jc w:val="both"/>
        <w:rPr>
          <w:rFonts w:ascii="Arial" w:hAnsi="Arial" w:cs="Arial"/>
          <w:sz w:val="22"/>
          <w:szCs w:val="22"/>
        </w:rPr>
      </w:pPr>
      <w:r w:rsidRPr="00C323FA">
        <w:rPr>
          <w:rFonts w:ascii="Arial" w:hAnsi="Arial" w:cs="Arial"/>
          <w:sz w:val="22"/>
          <w:szCs w:val="22"/>
        </w:rPr>
        <w:lastRenderedPageBreak/>
        <w:t>-</w:t>
      </w:r>
      <w:r w:rsidR="00E551FB">
        <w:rPr>
          <w:rFonts w:ascii="Arial" w:hAnsi="Arial" w:cs="Arial"/>
          <w:sz w:val="22"/>
          <w:szCs w:val="22"/>
        </w:rPr>
        <w:t>Un</w:t>
      </w:r>
      <w:r w:rsidR="00E551FB" w:rsidRPr="00C323FA">
        <w:rPr>
          <w:rFonts w:ascii="Arial" w:hAnsi="Arial" w:cs="Arial"/>
          <w:sz w:val="22"/>
          <w:szCs w:val="22"/>
        </w:rPr>
        <w:t xml:space="preserve"> </w:t>
      </w:r>
      <w:r w:rsidRPr="00C323FA">
        <w:rPr>
          <w:rFonts w:ascii="Arial" w:hAnsi="Arial" w:cs="Arial"/>
          <w:sz w:val="22"/>
          <w:szCs w:val="22"/>
        </w:rPr>
        <w:t>décaissement muni</w:t>
      </w:r>
      <w:r w:rsidR="00241BA7">
        <w:rPr>
          <w:rFonts w:ascii="Arial" w:hAnsi="Arial" w:cs="Arial"/>
          <w:sz w:val="22"/>
          <w:szCs w:val="22"/>
        </w:rPr>
        <w:t xml:space="preserve">s d’un plateau coulissant </w:t>
      </w:r>
      <w:r w:rsidR="00CB42E4">
        <w:rPr>
          <w:rFonts w:ascii="Arial" w:hAnsi="Arial" w:cs="Arial"/>
          <w:sz w:val="22"/>
          <w:szCs w:val="22"/>
        </w:rPr>
        <w:t>sera</w:t>
      </w:r>
      <w:r w:rsidR="00CB42E4" w:rsidRPr="00C323FA">
        <w:rPr>
          <w:rFonts w:ascii="Arial" w:hAnsi="Arial" w:cs="Arial"/>
          <w:sz w:val="22"/>
          <w:szCs w:val="22"/>
        </w:rPr>
        <w:t xml:space="preserve"> </w:t>
      </w:r>
      <w:r w:rsidRPr="00C323FA">
        <w:rPr>
          <w:rFonts w:ascii="Arial" w:hAnsi="Arial" w:cs="Arial"/>
          <w:sz w:val="22"/>
          <w:szCs w:val="22"/>
        </w:rPr>
        <w:t>réalisé à l’arrière</w:t>
      </w:r>
      <w:r w:rsidR="00EA6FFC">
        <w:rPr>
          <w:rFonts w:ascii="Arial" w:hAnsi="Arial" w:cs="Arial"/>
          <w:sz w:val="22"/>
          <w:szCs w:val="22"/>
        </w:rPr>
        <w:t xml:space="preserve"> </w:t>
      </w:r>
      <w:r w:rsidRPr="00C323FA">
        <w:rPr>
          <w:rFonts w:ascii="Arial" w:hAnsi="Arial" w:cs="Arial"/>
          <w:sz w:val="22"/>
          <w:szCs w:val="22"/>
        </w:rPr>
        <w:t xml:space="preserve">du caisson. </w:t>
      </w:r>
      <w:r w:rsidR="00241BA7">
        <w:rPr>
          <w:rFonts w:ascii="Arial" w:hAnsi="Arial" w:cs="Arial"/>
          <w:sz w:val="22"/>
          <w:szCs w:val="22"/>
        </w:rPr>
        <w:t>Le</w:t>
      </w:r>
      <w:r w:rsidRPr="00C323FA">
        <w:rPr>
          <w:rFonts w:ascii="Arial" w:hAnsi="Arial" w:cs="Arial"/>
          <w:sz w:val="22"/>
          <w:szCs w:val="22"/>
        </w:rPr>
        <w:t xml:space="preserve"> positionnement sera défini lors d’une phase d’études. </w:t>
      </w:r>
      <w:r w:rsidR="00241BA7">
        <w:rPr>
          <w:rFonts w:ascii="Arial" w:hAnsi="Arial" w:cs="Arial"/>
          <w:sz w:val="22"/>
          <w:szCs w:val="22"/>
        </w:rPr>
        <w:t>L</w:t>
      </w:r>
      <w:r w:rsidRPr="00C323FA">
        <w:rPr>
          <w:rFonts w:ascii="Arial" w:hAnsi="Arial" w:cs="Arial"/>
          <w:sz w:val="22"/>
          <w:szCs w:val="22"/>
        </w:rPr>
        <w:t>es dimensions seront à définir selon le choix de</w:t>
      </w:r>
      <w:r w:rsidR="00241BA7">
        <w:rPr>
          <w:rFonts w:ascii="Arial" w:hAnsi="Arial" w:cs="Arial"/>
          <w:sz w:val="22"/>
          <w:szCs w:val="22"/>
        </w:rPr>
        <w:t xml:space="preserve"> </w:t>
      </w:r>
      <w:r w:rsidR="00CB42E4">
        <w:rPr>
          <w:rFonts w:ascii="Arial" w:hAnsi="Arial" w:cs="Arial"/>
          <w:sz w:val="22"/>
          <w:szCs w:val="22"/>
        </w:rPr>
        <w:t>l’</w:t>
      </w:r>
      <w:r w:rsidR="00241BA7">
        <w:rPr>
          <w:rFonts w:ascii="Arial" w:hAnsi="Arial" w:cs="Arial"/>
          <w:sz w:val="22"/>
          <w:szCs w:val="22"/>
        </w:rPr>
        <w:t>équipement à positionner (</w:t>
      </w:r>
      <w:r w:rsidR="00CB42E4">
        <w:rPr>
          <w:rFonts w:ascii="Arial" w:hAnsi="Arial" w:cs="Arial"/>
          <w:sz w:val="22"/>
          <w:szCs w:val="22"/>
        </w:rPr>
        <w:t>Robot pipeteur</w:t>
      </w:r>
      <w:r w:rsidR="00241BA7">
        <w:rPr>
          <w:rFonts w:ascii="Arial" w:hAnsi="Arial" w:cs="Arial"/>
          <w:sz w:val="22"/>
          <w:szCs w:val="22"/>
        </w:rPr>
        <w:t>)</w:t>
      </w:r>
      <w:r w:rsidRPr="00C323FA">
        <w:rPr>
          <w:rFonts w:ascii="Arial" w:hAnsi="Arial" w:cs="Arial"/>
          <w:sz w:val="22"/>
          <w:szCs w:val="22"/>
        </w:rPr>
        <w:t xml:space="preserve">. </w:t>
      </w:r>
    </w:p>
    <w:p w14:paraId="6CDE80E8" w14:textId="57A7586E" w:rsidR="0054248A" w:rsidRDefault="0054248A" w:rsidP="00C323FA">
      <w:pPr>
        <w:spacing w:before="120"/>
        <w:ind w:left="720"/>
        <w:jc w:val="both"/>
        <w:rPr>
          <w:rFonts w:ascii="Arial" w:hAnsi="Arial" w:cs="Arial"/>
          <w:sz w:val="22"/>
          <w:szCs w:val="22"/>
        </w:rPr>
      </w:pPr>
      <w:r>
        <w:rPr>
          <w:rFonts w:ascii="Arial" w:hAnsi="Arial" w:cs="Arial"/>
          <w:sz w:val="22"/>
          <w:szCs w:val="22"/>
        </w:rPr>
        <w:t>-Un décaissement en hauteur sera réaliser pour pouvoir accueillir la hauteur du robot pipeteur et être adaptée au filtres HEPA positionnés en haut.</w:t>
      </w:r>
    </w:p>
    <w:p w14:paraId="7539AF34" w14:textId="365F5F2A" w:rsidR="000A5114" w:rsidRPr="00D46140" w:rsidRDefault="000A5114" w:rsidP="000A5114">
      <w:pPr>
        <w:spacing w:before="120"/>
        <w:ind w:left="720"/>
        <w:jc w:val="both"/>
        <w:rPr>
          <w:rFonts w:ascii="Arial" w:hAnsi="Arial" w:cs="Arial"/>
          <w:sz w:val="22"/>
          <w:szCs w:val="22"/>
        </w:rPr>
      </w:pPr>
      <w:r w:rsidRPr="00C323FA">
        <w:rPr>
          <w:rFonts w:ascii="Arial" w:hAnsi="Arial" w:cs="Arial"/>
          <w:sz w:val="22"/>
          <w:szCs w:val="22"/>
        </w:rPr>
        <w:t>-</w:t>
      </w:r>
      <w:r w:rsidRPr="00D46140">
        <w:rPr>
          <w:rFonts w:ascii="Arial" w:hAnsi="Arial" w:cs="Arial"/>
          <w:sz w:val="22"/>
          <w:szCs w:val="22"/>
        </w:rPr>
        <w:t>Dimensions utiles du caisson (hors piètement)</w:t>
      </w:r>
      <w:r w:rsidR="0054248A" w:rsidRPr="00D46140">
        <w:rPr>
          <w:rFonts w:ascii="Arial" w:hAnsi="Arial" w:cs="Arial"/>
          <w:sz w:val="22"/>
          <w:szCs w:val="22"/>
        </w:rPr>
        <w:t xml:space="preserve"> </w:t>
      </w:r>
      <w:r w:rsidRPr="00D46140">
        <w:rPr>
          <w:rFonts w:ascii="Arial" w:hAnsi="Arial" w:cs="Arial"/>
          <w:sz w:val="22"/>
          <w:szCs w:val="22"/>
        </w:rPr>
        <w:t>: longueur 1</w:t>
      </w:r>
      <w:r w:rsidR="00EA6FFC" w:rsidRPr="00D46140">
        <w:rPr>
          <w:rFonts w:ascii="Arial" w:hAnsi="Arial" w:cs="Arial"/>
          <w:sz w:val="22"/>
          <w:szCs w:val="22"/>
        </w:rPr>
        <w:t>8</w:t>
      </w:r>
      <w:r w:rsidRPr="00D46140">
        <w:rPr>
          <w:rFonts w:ascii="Arial" w:hAnsi="Arial" w:cs="Arial"/>
          <w:sz w:val="22"/>
          <w:szCs w:val="22"/>
        </w:rPr>
        <w:t>00mm, hauteur 1</w:t>
      </w:r>
      <w:r w:rsidR="00ED671C" w:rsidRPr="00D46140">
        <w:rPr>
          <w:rFonts w:ascii="Arial" w:hAnsi="Arial" w:cs="Arial"/>
          <w:sz w:val="22"/>
          <w:szCs w:val="22"/>
        </w:rPr>
        <w:t>1</w:t>
      </w:r>
      <w:r w:rsidRPr="00D46140">
        <w:rPr>
          <w:rFonts w:ascii="Arial" w:hAnsi="Arial" w:cs="Arial"/>
          <w:sz w:val="22"/>
          <w:szCs w:val="22"/>
        </w:rPr>
        <w:t>00 mm, profondeur 1</w:t>
      </w:r>
      <w:r w:rsidR="00ED671C" w:rsidRPr="00D46140">
        <w:rPr>
          <w:rFonts w:ascii="Arial" w:hAnsi="Arial" w:cs="Arial"/>
          <w:sz w:val="22"/>
          <w:szCs w:val="22"/>
        </w:rPr>
        <w:t>325</w:t>
      </w:r>
      <w:r w:rsidRPr="00D46140">
        <w:rPr>
          <w:rFonts w:ascii="Arial" w:hAnsi="Arial" w:cs="Arial"/>
          <w:sz w:val="22"/>
          <w:szCs w:val="22"/>
        </w:rPr>
        <w:t xml:space="preserve">mm. </w:t>
      </w:r>
    </w:p>
    <w:p w14:paraId="41035660" w14:textId="54013A1B" w:rsidR="000A5114" w:rsidRPr="00D46140" w:rsidRDefault="000A5114" w:rsidP="00967BD6">
      <w:pPr>
        <w:spacing w:before="120"/>
        <w:ind w:left="720"/>
        <w:jc w:val="both"/>
        <w:rPr>
          <w:rFonts w:ascii="Arial" w:hAnsi="Arial" w:cs="Arial"/>
          <w:sz w:val="22"/>
          <w:szCs w:val="22"/>
        </w:rPr>
      </w:pPr>
      <w:r w:rsidRPr="00D46140">
        <w:rPr>
          <w:rFonts w:ascii="Arial" w:hAnsi="Arial" w:cs="Arial"/>
          <w:sz w:val="22"/>
          <w:szCs w:val="22"/>
        </w:rPr>
        <w:tab/>
        <w:t>-Longueur hors tout</w:t>
      </w:r>
      <w:r w:rsidR="00967BD6" w:rsidRPr="00D46140">
        <w:rPr>
          <w:rFonts w:ascii="Arial" w:hAnsi="Arial" w:cs="Arial"/>
          <w:sz w:val="22"/>
          <w:szCs w:val="22"/>
        </w:rPr>
        <w:t xml:space="preserve"> : </w:t>
      </w:r>
      <w:r w:rsidR="00ED671C" w:rsidRPr="00D46140">
        <w:rPr>
          <w:rFonts w:ascii="Arial" w:hAnsi="Arial" w:cs="Arial"/>
          <w:sz w:val="22"/>
          <w:szCs w:val="22"/>
        </w:rPr>
        <w:t>2800</w:t>
      </w:r>
      <w:r w:rsidRPr="00D46140">
        <w:rPr>
          <w:rFonts w:ascii="Arial" w:hAnsi="Arial" w:cs="Arial"/>
          <w:sz w:val="22"/>
          <w:szCs w:val="22"/>
        </w:rPr>
        <w:t>mm</w:t>
      </w:r>
      <w:r w:rsidR="00967BD6" w:rsidRPr="00D46140">
        <w:rPr>
          <w:rFonts w:ascii="Arial" w:hAnsi="Arial" w:cs="Arial"/>
          <w:sz w:val="22"/>
          <w:szCs w:val="22"/>
        </w:rPr>
        <w:t xml:space="preserve"> maximum</w:t>
      </w:r>
      <w:r w:rsidRPr="00D46140">
        <w:rPr>
          <w:rFonts w:ascii="Arial" w:hAnsi="Arial" w:cs="Arial"/>
          <w:sz w:val="22"/>
          <w:szCs w:val="22"/>
        </w:rPr>
        <w:t xml:space="preserve">. </w:t>
      </w:r>
    </w:p>
    <w:p w14:paraId="38157DB6" w14:textId="593BC81D" w:rsidR="000A5114" w:rsidRPr="00D46140" w:rsidRDefault="000A5114" w:rsidP="000A5114">
      <w:pPr>
        <w:spacing w:before="120"/>
        <w:ind w:left="720"/>
        <w:jc w:val="both"/>
        <w:rPr>
          <w:rFonts w:ascii="Arial" w:hAnsi="Arial" w:cs="Arial"/>
          <w:sz w:val="22"/>
          <w:szCs w:val="22"/>
        </w:rPr>
      </w:pPr>
      <w:r w:rsidRPr="00D46140">
        <w:rPr>
          <w:rFonts w:ascii="Arial" w:hAnsi="Arial" w:cs="Arial"/>
          <w:sz w:val="22"/>
          <w:szCs w:val="22"/>
        </w:rPr>
        <w:tab/>
        <w:t xml:space="preserve">-Profondeur hors tout : </w:t>
      </w:r>
      <w:r w:rsidR="00967BD6" w:rsidRPr="00D46140">
        <w:rPr>
          <w:rFonts w:ascii="Arial" w:hAnsi="Arial" w:cs="Arial"/>
          <w:sz w:val="22"/>
          <w:szCs w:val="22"/>
        </w:rPr>
        <w:t>1600</w:t>
      </w:r>
      <w:r w:rsidRPr="00D46140">
        <w:rPr>
          <w:rFonts w:ascii="Arial" w:hAnsi="Arial" w:cs="Arial"/>
          <w:sz w:val="22"/>
          <w:szCs w:val="22"/>
        </w:rPr>
        <w:t xml:space="preserve">mm </w:t>
      </w:r>
      <w:bookmarkStart w:id="6" w:name="_Hlk200100514"/>
      <w:r w:rsidRPr="00D46140">
        <w:rPr>
          <w:rFonts w:ascii="Arial" w:hAnsi="Arial" w:cs="Arial"/>
          <w:sz w:val="22"/>
          <w:szCs w:val="22"/>
        </w:rPr>
        <w:t>maximum</w:t>
      </w:r>
      <w:bookmarkEnd w:id="6"/>
      <w:r w:rsidR="00967BD6" w:rsidRPr="00D46140">
        <w:rPr>
          <w:rFonts w:ascii="Arial" w:hAnsi="Arial" w:cs="Arial"/>
          <w:sz w:val="22"/>
          <w:szCs w:val="22"/>
        </w:rPr>
        <w:t>.</w:t>
      </w:r>
    </w:p>
    <w:p w14:paraId="19667573" w14:textId="596D87E8" w:rsidR="00967BD6" w:rsidRPr="00C323FA" w:rsidRDefault="00967BD6" w:rsidP="00967BD6">
      <w:pPr>
        <w:spacing w:before="120"/>
        <w:ind w:left="720"/>
        <w:jc w:val="both"/>
        <w:rPr>
          <w:rFonts w:ascii="Arial" w:hAnsi="Arial" w:cs="Arial"/>
          <w:sz w:val="22"/>
          <w:szCs w:val="22"/>
        </w:rPr>
      </w:pPr>
      <w:r w:rsidRPr="00D46140">
        <w:rPr>
          <w:rFonts w:ascii="Arial" w:hAnsi="Arial" w:cs="Arial"/>
          <w:sz w:val="22"/>
          <w:szCs w:val="22"/>
        </w:rPr>
        <w:tab/>
        <w:t>-Hauteur hors tout : 2000mm maximum</w:t>
      </w:r>
      <w:r w:rsidRPr="00C323FA">
        <w:rPr>
          <w:rFonts w:ascii="Arial" w:hAnsi="Arial" w:cs="Arial"/>
          <w:sz w:val="22"/>
          <w:szCs w:val="22"/>
        </w:rPr>
        <w:t xml:space="preserve"> </w:t>
      </w:r>
    </w:p>
    <w:p w14:paraId="55B3FE90" w14:textId="77777777" w:rsidR="000A5114" w:rsidRPr="00C323FA" w:rsidRDefault="000A5114" w:rsidP="00C323FA">
      <w:pPr>
        <w:spacing w:before="120"/>
        <w:ind w:left="720"/>
        <w:jc w:val="both"/>
        <w:rPr>
          <w:rFonts w:ascii="Arial" w:hAnsi="Arial" w:cs="Arial"/>
          <w:sz w:val="22"/>
          <w:szCs w:val="22"/>
        </w:rPr>
      </w:pPr>
    </w:p>
    <w:p w14:paraId="3F3E58C6" w14:textId="11A54EE2"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w:t>
      </w:r>
      <w:r w:rsidR="00390A79">
        <w:rPr>
          <w:rFonts w:ascii="Arial" w:hAnsi="Arial" w:cs="Arial"/>
          <w:sz w:val="22"/>
          <w:szCs w:val="22"/>
        </w:rPr>
        <w:t>4</w:t>
      </w:r>
      <w:r w:rsidR="00B43A0D" w:rsidRPr="00C323FA">
        <w:rPr>
          <w:rFonts w:ascii="Arial" w:hAnsi="Arial" w:cs="Arial"/>
          <w:sz w:val="22"/>
          <w:szCs w:val="22"/>
        </w:rPr>
        <w:t xml:space="preserve"> </w:t>
      </w:r>
      <w:r w:rsidR="009E5A63">
        <w:rPr>
          <w:rFonts w:ascii="Arial" w:hAnsi="Arial" w:cs="Arial"/>
          <w:sz w:val="22"/>
          <w:szCs w:val="22"/>
        </w:rPr>
        <w:t>É</w:t>
      </w:r>
      <w:r w:rsidRPr="00C323FA">
        <w:rPr>
          <w:rFonts w:ascii="Arial" w:hAnsi="Arial" w:cs="Arial"/>
          <w:sz w:val="22"/>
          <w:szCs w:val="22"/>
        </w:rPr>
        <w:t xml:space="preserve">tagères en inox réglable </w:t>
      </w:r>
      <w:r w:rsidR="00B43A0D">
        <w:rPr>
          <w:rFonts w:ascii="Arial" w:hAnsi="Arial" w:cs="Arial"/>
          <w:sz w:val="22"/>
          <w:szCs w:val="22"/>
        </w:rPr>
        <w:t>sur toute la</w:t>
      </w:r>
      <w:r w:rsidR="00B43A0D" w:rsidRPr="00C323FA">
        <w:rPr>
          <w:rFonts w:ascii="Arial" w:hAnsi="Arial" w:cs="Arial"/>
          <w:sz w:val="22"/>
          <w:szCs w:val="22"/>
        </w:rPr>
        <w:t xml:space="preserve"> </w:t>
      </w:r>
      <w:r w:rsidRPr="00C323FA">
        <w:rPr>
          <w:rFonts w:ascii="Arial" w:hAnsi="Arial" w:cs="Arial"/>
          <w:sz w:val="22"/>
          <w:szCs w:val="22"/>
        </w:rPr>
        <w:t>hauteur</w:t>
      </w:r>
    </w:p>
    <w:p w14:paraId="55E06710" w14:textId="749AC543"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-Eclairage par le plafond</w:t>
      </w:r>
    </w:p>
    <w:p w14:paraId="1CDEC76D" w14:textId="1FCD166E" w:rsidR="00C323FA" w:rsidRDefault="00C323FA" w:rsidP="00C323FA">
      <w:pPr>
        <w:spacing w:before="120"/>
        <w:ind w:left="720"/>
        <w:jc w:val="both"/>
        <w:rPr>
          <w:rFonts w:ascii="Arial" w:hAnsi="Arial" w:cs="Arial"/>
          <w:sz w:val="22"/>
          <w:szCs w:val="22"/>
        </w:rPr>
      </w:pPr>
      <w:r w:rsidRPr="00C323FA">
        <w:rPr>
          <w:rFonts w:ascii="Arial" w:hAnsi="Arial" w:cs="Arial"/>
          <w:sz w:val="22"/>
          <w:szCs w:val="22"/>
        </w:rPr>
        <w:t>-Entrée de gaz automatique</w:t>
      </w:r>
    </w:p>
    <w:p w14:paraId="18AC327A" w14:textId="1E83F005" w:rsidR="00A17319" w:rsidRDefault="00A17319" w:rsidP="00C323FA">
      <w:pPr>
        <w:spacing w:before="120"/>
        <w:ind w:left="720"/>
        <w:jc w:val="both"/>
        <w:rPr>
          <w:rFonts w:ascii="Arial" w:hAnsi="Arial" w:cs="Arial"/>
          <w:sz w:val="22"/>
          <w:szCs w:val="22"/>
        </w:rPr>
      </w:pPr>
      <w:r>
        <w:rPr>
          <w:rFonts w:ascii="Arial" w:hAnsi="Arial" w:cs="Arial"/>
          <w:sz w:val="22"/>
          <w:szCs w:val="22"/>
        </w:rPr>
        <w:tab/>
        <w:t xml:space="preserve">- </w:t>
      </w:r>
      <w:r w:rsidRPr="00C323FA">
        <w:rPr>
          <w:rFonts w:ascii="Arial" w:hAnsi="Arial" w:cs="Arial"/>
          <w:sz w:val="22"/>
          <w:szCs w:val="22"/>
        </w:rPr>
        <w:t>gaz mixte N2, CO2,</w:t>
      </w:r>
      <w:r>
        <w:rPr>
          <w:rFonts w:ascii="Arial" w:hAnsi="Arial" w:cs="Arial"/>
          <w:sz w:val="22"/>
          <w:szCs w:val="22"/>
        </w:rPr>
        <w:t xml:space="preserve"> H2 pour la BAG</w:t>
      </w:r>
    </w:p>
    <w:p w14:paraId="469BB1FA" w14:textId="61C3640D" w:rsidR="00A17319" w:rsidRDefault="00A17319" w:rsidP="00C323FA">
      <w:pPr>
        <w:spacing w:before="120"/>
        <w:ind w:left="720"/>
        <w:jc w:val="both"/>
        <w:rPr>
          <w:rFonts w:ascii="Arial" w:hAnsi="Arial" w:cs="Arial"/>
          <w:sz w:val="22"/>
          <w:szCs w:val="22"/>
        </w:rPr>
      </w:pPr>
      <w:r>
        <w:rPr>
          <w:rFonts w:ascii="Arial" w:hAnsi="Arial" w:cs="Arial"/>
          <w:sz w:val="22"/>
          <w:szCs w:val="22"/>
        </w:rPr>
        <w:tab/>
        <w:t>- N2 pur pour les SAS</w:t>
      </w:r>
    </w:p>
    <w:p w14:paraId="1FE2304D" w14:textId="7B3C3A13" w:rsidR="0054248A" w:rsidRPr="00C323FA" w:rsidRDefault="0054248A" w:rsidP="00C323FA">
      <w:pPr>
        <w:spacing w:before="120"/>
        <w:ind w:left="720"/>
        <w:jc w:val="both"/>
        <w:rPr>
          <w:rFonts w:ascii="Arial" w:hAnsi="Arial" w:cs="Arial"/>
          <w:sz w:val="22"/>
          <w:szCs w:val="22"/>
        </w:rPr>
      </w:pPr>
      <w:r>
        <w:rPr>
          <w:rFonts w:ascii="Arial" w:hAnsi="Arial" w:cs="Arial"/>
          <w:sz w:val="22"/>
          <w:szCs w:val="22"/>
        </w:rPr>
        <w:t xml:space="preserve">-Les SAS devront être placés du </w:t>
      </w:r>
      <w:r w:rsidR="00AF00CD">
        <w:rPr>
          <w:rFonts w:ascii="Arial" w:hAnsi="Arial" w:cs="Arial"/>
          <w:sz w:val="22"/>
          <w:szCs w:val="22"/>
        </w:rPr>
        <w:t>côté</w:t>
      </w:r>
      <w:r>
        <w:rPr>
          <w:rFonts w:ascii="Arial" w:hAnsi="Arial" w:cs="Arial"/>
          <w:sz w:val="22"/>
          <w:szCs w:val="22"/>
        </w:rPr>
        <w:t xml:space="preserve"> gauche de l’enceinte.</w:t>
      </w:r>
    </w:p>
    <w:p w14:paraId="299568AE" w14:textId="508CE602" w:rsidR="00C323FA" w:rsidRPr="00241BA7" w:rsidRDefault="00C323FA" w:rsidP="00241BA7">
      <w:pPr>
        <w:spacing w:before="120"/>
        <w:ind w:left="720"/>
        <w:jc w:val="both"/>
        <w:rPr>
          <w:rFonts w:ascii="Arial" w:hAnsi="Arial" w:cs="Arial"/>
          <w:sz w:val="22"/>
          <w:szCs w:val="22"/>
          <w:highlight w:val="yellow"/>
        </w:rPr>
      </w:pPr>
      <w:r w:rsidRPr="00C323FA">
        <w:rPr>
          <w:rFonts w:ascii="Arial" w:hAnsi="Arial" w:cs="Arial"/>
          <w:sz w:val="22"/>
          <w:szCs w:val="22"/>
        </w:rPr>
        <w:t>-Sas à vide avec cycle automatique avec pompe à vide, &gt; 20m3/h. dimensions : diamètre compris entre 350 et 450 mm, longueur : maximum 650mm.</w:t>
      </w:r>
      <w:r w:rsidR="00662106">
        <w:rPr>
          <w:rFonts w:ascii="Arial" w:hAnsi="Arial" w:cs="Arial"/>
          <w:sz w:val="22"/>
          <w:szCs w:val="22"/>
        </w:rPr>
        <w:t xml:space="preserve"> </w:t>
      </w:r>
      <w:r w:rsidRPr="00C323FA">
        <w:rPr>
          <w:rFonts w:ascii="Arial" w:hAnsi="Arial" w:cs="Arial"/>
          <w:sz w:val="22"/>
          <w:szCs w:val="22"/>
        </w:rPr>
        <w:t>Le sas sera accompagné d’un plateau coulissant si les contraintes d’accès le nécessitent.</w:t>
      </w:r>
    </w:p>
    <w:p w14:paraId="63DDAB02" w14:textId="4860C559"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 xml:space="preserve">-Mini-sas </w:t>
      </w:r>
      <w:r w:rsidR="00CB42E4">
        <w:rPr>
          <w:rFonts w:ascii="Arial" w:hAnsi="Arial" w:cs="Arial"/>
          <w:sz w:val="22"/>
          <w:szCs w:val="22"/>
        </w:rPr>
        <w:t>automatique</w:t>
      </w:r>
      <w:r w:rsidR="00CB42E4" w:rsidRPr="00C323FA">
        <w:rPr>
          <w:rFonts w:ascii="Arial" w:hAnsi="Arial" w:cs="Arial"/>
          <w:sz w:val="22"/>
          <w:szCs w:val="22"/>
        </w:rPr>
        <w:t xml:space="preserve"> </w:t>
      </w:r>
      <w:r w:rsidRPr="00C323FA">
        <w:rPr>
          <w:rFonts w:ascii="Arial" w:hAnsi="Arial" w:cs="Arial"/>
          <w:sz w:val="22"/>
          <w:szCs w:val="22"/>
        </w:rPr>
        <w:t>pour l’entrée des échantillons de diamètre compris entre 100 et 150mm.</w:t>
      </w:r>
    </w:p>
    <w:p w14:paraId="49F656B9" w14:textId="241776C4" w:rsidR="00C323FA" w:rsidRPr="00C323FA" w:rsidRDefault="00241BA7" w:rsidP="00C323FA">
      <w:pPr>
        <w:spacing w:before="120"/>
        <w:ind w:left="720"/>
        <w:jc w:val="both"/>
        <w:rPr>
          <w:rFonts w:ascii="Arial" w:hAnsi="Arial" w:cs="Arial"/>
          <w:sz w:val="22"/>
          <w:szCs w:val="22"/>
        </w:rPr>
      </w:pPr>
      <w:r>
        <w:rPr>
          <w:rFonts w:ascii="Arial" w:hAnsi="Arial" w:cs="Arial"/>
          <w:sz w:val="22"/>
          <w:szCs w:val="22"/>
        </w:rPr>
        <w:t>-</w:t>
      </w:r>
      <w:r w:rsidR="00C323FA" w:rsidRPr="00241BA7">
        <w:rPr>
          <w:rFonts w:ascii="Arial" w:hAnsi="Arial" w:cs="Arial"/>
          <w:sz w:val="22"/>
          <w:szCs w:val="22"/>
        </w:rPr>
        <w:t xml:space="preserve">La présence d’un manomètre sur les sas </w:t>
      </w:r>
      <w:r w:rsidRPr="00241BA7">
        <w:rPr>
          <w:rFonts w:ascii="Arial" w:hAnsi="Arial" w:cs="Arial"/>
          <w:sz w:val="22"/>
          <w:szCs w:val="22"/>
        </w:rPr>
        <w:t>sera nécessaire</w:t>
      </w:r>
      <w:r w:rsidR="00C323FA" w:rsidRPr="00241BA7">
        <w:rPr>
          <w:rFonts w:ascii="Arial" w:hAnsi="Arial" w:cs="Arial"/>
          <w:sz w:val="22"/>
          <w:szCs w:val="22"/>
        </w:rPr>
        <w:t>.</w:t>
      </w:r>
      <w:r w:rsidR="00C323FA" w:rsidRPr="00C323FA">
        <w:rPr>
          <w:rFonts w:ascii="Arial" w:hAnsi="Arial" w:cs="Arial"/>
          <w:sz w:val="22"/>
          <w:szCs w:val="22"/>
        </w:rPr>
        <w:t xml:space="preserve"> </w:t>
      </w:r>
    </w:p>
    <w:p w14:paraId="0A69DFBC"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-Etanchéité Classe 1 suivant ISO 10648-2 (méthode à l’oxygène) Taux de fuite &lt; 5.10E-4/h (0.05 Vol%/h). (&lt; 1 ppm en O2)</w:t>
      </w:r>
    </w:p>
    <w:p w14:paraId="1AB8F1B0"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 xml:space="preserve">-Capacités d’épuration minimale :  90 L O2 </w:t>
      </w:r>
    </w:p>
    <w:p w14:paraId="441C9DDE"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-Régulation automatique (Pression positive ou négative)</w:t>
      </w:r>
    </w:p>
    <w:p w14:paraId="18E11894"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-Unité de purification O2 autonome déportée avec régénération des charges automatisée.</w:t>
      </w:r>
    </w:p>
    <w:p w14:paraId="0E78B1D2"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-Un Analyseur d’O2 en ppm doit être inclus.</w:t>
      </w:r>
    </w:p>
    <w:p w14:paraId="474A86C7"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 xml:space="preserve">-Présence de filtres HEPA H13 (pour particules &gt; 0.3µm) en amont et en aval de l’unité de purification. </w:t>
      </w:r>
    </w:p>
    <w:p w14:paraId="112150B2" w14:textId="77777777" w:rsidR="00C323FA" w:rsidRPr="00C323FA" w:rsidRDefault="00C323FA" w:rsidP="00C323FA">
      <w:pPr>
        <w:spacing w:before="120"/>
        <w:ind w:left="720"/>
        <w:jc w:val="both"/>
        <w:rPr>
          <w:rFonts w:ascii="Arial" w:hAnsi="Arial" w:cs="Arial"/>
          <w:sz w:val="22"/>
          <w:szCs w:val="22"/>
        </w:rPr>
      </w:pPr>
      <w:r w:rsidRPr="00C323FA">
        <w:rPr>
          <w:rFonts w:ascii="Arial" w:hAnsi="Arial" w:cs="Arial"/>
          <w:sz w:val="22"/>
          <w:szCs w:val="22"/>
        </w:rPr>
        <w:t>-Ecran couleur HD pour l’interface avec menus intuitifs, assistance intégrée, traçabilité, graphes et alarmes</w:t>
      </w:r>
    </w:p>
    <w:p w14:paraId="46216C52" w14:textId="605FB488" w:rsidR="00C323FA" w:rsidRDefault="00C323FA" w:rsidP="00C323FA">
      <w:pPr>
        <w:spacing w:before="120"/>
        <w:ind w:left="720"/>
        <w:jc w:val="both"/>
        <w:rPr>
          <w:rFonts w:ascii="Arial" w:hAnsi="Arial" w:cs="Arial"/>
          <w:sz w:val="22"/>
          <w:szCs w:val="22"/>
        </w:rPr>
      </w:pPr>
      <w:r w:rsidRPr="00C323FA">
        <w:rPr>
          <w:rFonts w:ascii="Arial" w:hAnsi="Arial" w:cs="Arial"/>
          <w:sz w:val="22"/>
          <w:szCs w:val="22"/>
        </w:rPr>
        <w:t xml:space="preserve">-Des traversées étanches seront prévues pour permettre le raccordement des petits </w:t>
      </w:r>
      <w:r w:rsidRPr="00662106">
        <w:rPr>
          <w:rFonts w:ascii="Arial" w:hAnsi="Arial" w:cs="Arial"/>
          <w:sz w:val="22"/>
          <w:szCs w:val="22"/>
        </w:rPr>
        <w:t>équipements. Les positions</w:t>
      </w:r>
      <w:r w:rsidRPr="00C323FA">
        <w:rPr>
          <w:rFonts w:ascii="Arial" w:hAnsi="Arial" w:cs="Arial"/>
          <w:sz w:val="22"/>
          <w:szCs w:val="22"/>
        </w:rPr>
        <w:t xml:space="preserve"> seront à définir ultérieurement</w:t>
      </w:r>
    </w:p>
    <w:p w14:paraId="529DB38D" w14:textId="77777777" w:rsidR="000F7279" w:rsidRDefault="000F7279" w:rsidP="00C323FA">
      <w:pPr>
        <w:spacing w:before="120"/>
        <w:ind w:left="720"/>
        <w:jc w:val="both"/>
        <w:rPr>
          <w:rFonts w:ascii="Arial" w:hAnsi="Arial" w:cs="Arial"/>
          <w:sz w:val="22"/>
          <w:szCs w:val="22"/>
        </w:rPr>
      </w:pPr>
    </w:p>
    <w:p w14:paraId="7CB514B6" w14:textId="6581B0B4" w:rsidR="00C323FA" w:rsidRPr="00C323FA" w:rsidRDefault="00C323FA" w:rsidP="00C323FA">
      <w:pPr>
        <w:spacing w:before="120"/>
        <w:jc w:val="both"/>
        <w:rPr>
          <w:rFonts w:ascii="Arial" w:hAnsi="Arial" w:cs="Arial"/>
          <w:sz w:val="22"/>
          <w:szCs w:val="22"/>
        </w:rPr>
      </w:pPr>
    </w:p>
    <w:p w14:paraId="0E817997" w14:textId="602944CB" w:rsidR="000F7279" w:rsidRPr="003A2EA7" w:rsidRDefault="00C323FA" w:rsidP="000F7279">
      <w:pPr>
        <w:ind w:left="720"/>
        <w:rPr>
          <w:rFonts w:ascii="Arial" w:hAnsi="Arial" w:cs="Arial"/>
        </w:rPr>
      </w:pPr>
      <w:r w:rsidRPr="00C323FA">
        <w:rPr>
          <w:rFonts w:ascii="Arial" w:hAnsi="Arial" w:cs="Arial"/>
          <w:sz w:val="22"/>
          <w:szCs w:val="22"/>
        </w:rPr>
        <w:t>-</w:t>
      </w:r>
      <w:r w:rsidR="000F7279" w:rsidRPr="00C323FA" w:rsidDel="000F7279">
        <w:rPr>
          <w:rFonts w:ascii="Arial" w:hAnsi="Arial" w:cs="Arial"/>
          <w:sz w:val="22"/>
          <w:szCs w:val="22"/>
        </w:rPr>
        <w:t xml:space="preserve"> </w:t>
      </w:r>
      <w:r w:rsidR="000F7279" w:rsidRPr="003A2EA7">
        <w:rPr>
          <w:rFonts w:ascii="Arial" w:hAnsi="Arial" w:cs="Arial"/>
        </w:rPr>
        <w:t>L’équipement doit</w:t>
      </w:r>
      <w:r w:rsidR="000F7279">
        <w:rPr>
          <w:rFonts w:ascii="Arial" w:hAnsi="Arial" w:cs="Arial"/>
        </w:rPr>
        <w:t xml:space="preserve"> également</w:t>
      </w:r>
      <w:r w:rsidR="000F7279" w:rsidRPr="003A2EA7">
        <w:rPr>
          <w:rFonts w:ascii="Arial" w:hAnsi="Arial" w:cs="Arial"/>
        </w:rPr>
        <w:t xml:space="preserve"> être équipé :</w:t>
      </w:r>
    </w:p>
    <w:p w14:paraId="18224510"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d’un</w:t>
      </w:r>
      <w:proofErr w:type="gramEnd"/>
      <w:r w:rsidRPr="003A2EA7">
        <w:rPr>
          <w:rFonts w:ascii="Arial" w:hAnsi="Arial" w:cs="Arial"/>
        </w:rPr>
        <w:t xml:space="preserve"> kit sonde humidification ;</w:t>
      </w:r>
    </w:p>
    <w:p w14:paraId="75C03AEB"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d’une</w:t>
      </w:r>
      <w:proofErr w:type="gramEnd"/>
      <w:r w:rsidRPr="003A2EA7">
        <w:rPr>
          <w:rFonts w:ascii="Arial" w:hAnsi="Arial" w:cs="Arial"/>
        </w:rPr>
        <w:t xml:space="preserve"> Cellule O2 spéciale acide ;</w:t>
      </w:r>
    </w:p>
    <w:p w14:paraId="6AA14DD8"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d’une</w:t>
      </w:r>
      <w:proofErr w:type="gramEnd"/>
      <w:r w:rsidRPr="003A2EA7">
        <w:rPr>
          <w:rFonts w:ascii="Arial" w:hAnsi="Arial" w:cs="Arial"/>
        </w:rPr>
        <w:t xml:space="preserve"> traversée RJ45 ;</w:t>
      </w:r>
    </w:p>
    <w:p w14:paraId="493436B4"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lastRenderedPageBreak/>
        <w:t>d’une</w:t>
      </w:r>
      <w:proofErr w:type="gramEnd"/>
      <w:r w:rsidRPr="003A2EA7">
        <w:rPr>
          <w:rFonts w:ascii="Arial" w:hAnsi="Arial" w:cs="Arial"/>
        </w:rPr>
        <w:t xml:space="preserve"> traversée USB ;</w:t>
      </w:r>
    </w:p>
    <w:p w14:paraId="73236C0F"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d’une</w:t>
      </w:r>
      <w:proofErr w:type="gramEnd"/>
      <w:r w:rsidRPr="003A2EA7">
        <w:rPr>
          <w:rFonts w:ascii="Arial" w:hAnsi="Arial" w:cs="Arial"/>
        </w:rPr>
        <w:t xml:space="preserve"> traversée HDMI ;</w:t>
      </w:r>
    </w:p>
    <w:p w14:paraId="30F55F08"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de</w:t>
      </w:r>
      <w:proofErr w:type="gramEnd"/>
      <w:r w:rsidRPr="003A2EA7">
        <w:rPr>
          <w:rFonts w:ascii="Arial" w:hAnsi="Arial" w:cs="Arial"/>
        </w:rPr>
        <w:t xml:space="preserve"> trois traversées libres ;</w:t>
      </w:r>
    </w:p>
    <w:p w14:paraId="504B78D1" w14:textId="77777777" w:rsidR="000F7279" w:rsidRPr="003A2EA7" w:rsidRDefault="000F7279" w:rsidP="000F7279">
      <w:pPr>
        <w:pStyle w:val="Paragraphedeliste"/>
        <w:numPr>
          <w:ilvl w:val="0"/>
          <w:numId w:val="22"/>
        </w:numPr>
        <w:spacing w:before="120" w:after="120"/>
        <w:contextualSpacing w:val="0"/>
        <w:jc w:val="both"/>
        <w:rPr>
          <w:rFonts w:ascii="Arial" w:hAnsi="Arial" w:cs="Arial"/>
        </w:rPr>
      </w:pPr>
      <w:proofErr w:type="gramStart"/>
      <w:r w:rsidRPr="003A2EA7">
        <w:rPr>
          <w:rFonts w:ascii="Arial" w:hAnsi="Arial" w:cs="Arial"/>
        </w:rPr>
        <w:t>de</w:t>
      </w:r>
      <w:proofErr w:type="gramEnd"/>
      <w:r w:rsidRPr="003A2EA7">
        <w:rPr>
          <w:rFonts w:ascii="Arial" w:hAnsi="Arial" w:cs="Arial"/>
        </w:rPr>
        <w:t xml:space="preserve"> trois traversées électriques.</w:t>
      </w:r>
    </w:p>
    <w:p w14:paraId="5176597C" w14:textId="2A4109B2" w:rsidR="00C323FA" w:rsidRPr="000F7279" w:rsidRDefault="000F7279" w:rsidP="00C323FA">
      <w:pPr>
        <w:spacing w:before="120"/>
        <w:jc w:val="both"/>
        <w:rPr>
          <w:rFonts w:ascii="Arial" w:hAnsi="Arial" w:cs="Arial"/>
          <w:sz w:val="22"/>
          <w:szCs w:val="22"/>
        </w:rPr>
      </w:pPr>
      <w:r w:rsidRPr="000F7279">
        <w:rPr>
          <w:rFonts w:ascii="Arial" w:hAnsi="Arial" w:cs="Arial"/>
          <w:sz w:val="22"/>
          <w:szCs w:val="22"/>
        </w:rPr>
        <w:t xml:space="preserve">PSE facultative </w:t>
      </w:r>
    </w:p>
    <w:p w14:paraId="4453BABF" w14:textId="6B37ED7A" w:rsidR="004530C2" w:rsidRDefault="00C323FA" w:rsidP="00C323FA">
      <w:pPr>
        <w:spacing w:before="120"/>
        <w:ind w:left="720"/>
        <w:jc w:val="both"/>
        <w:rPr>
          <w:ins w:id="7" w:author="Sandra Fourrier" w:date="2025-07-30T17:05:00Z"/>
          <w:rFonts w:ascii="Arial" w:hAnsi="Arial" w:cs="Arial"/>
          <w:sz w:val="22"/>
          <w:szCs w:val="22"/>
        </w:rPr>
      </w:pPr>
      <w:r w:rsidRPr="00C323FA">
        <w:rPr>
          <w:rFonts w:ascii="Arial" w:hAnsi="Arial" w:cs="Arial"/>
          <w:sz w:val="22"/>
          <w:szCs w:val="22"/>
        </w:rPr>
        <w:t>-Kit capteur CO2 (0-20%) pour régulation du taux de CO2</w:t>
      </w:r>
    </w:p>
    <w:p w14:paraId="5B9E5263" w14:textId="77777777" w:rsidR="000F7279" w:rsidRDefault="000F7279" w:rsidP="00C323FA">
      <w:pPr>
        <w:spacing w:before="120"/>
        <w:ind w:left="720"/>
        <w:jc w:val="both"/>
        <w:rPr>
          <w:rFonts w:ascii="Arial" w:hAnsi="Arial" w:cs="Arial"/>
          <w:sz w:val="22"/>
          <w:szCs w:val="22"/>
        </w:rPr>
      </w:pPr>
    </w:p>
    <w:p w14:paraId="5B2FFCEA" w14:textId="0C4C4D90" w:rsidR="004530C2" w:rsidRPr="004530C2" w:rsidRDefault="004530C2" w:rsidP="004530C2">
      <w:pPr>
        <w:spacing w:before="120"/>
        <w:jc w:val="both"/>
        <w:rPr>
          <w:rFonts w:ascii="Arial" w:hAnsi="Arial" w:cs="Arial"/>
          <w:b/>
          <w:sz w:val="22"/>
          <w:szCs w:val="22"/>
          <w:u w:val="single"/>
        </w:rPr>
      </w:pPr>
      <w:r w:rsidRPr="004530C2">
        <w:rPr>
          <w:rFonts w:ascii="Arial" w:hAnsi="Arial" w:cs="Arial"/>
          <w:b/>
          <w:sz w:val="22"/>
          <w:szCs w:val="22"/>
          <w:u w:val="single"/>
        </w:rPr>
        <w:t>Critères écologique</w:t>
      </w:r>
      <w:r w:rsidR="00AF00CD">
        <w:rPr>
          <w:rFonts w:ascii="Arial" w:hAnsi="Arial" w:cs="Arial"/>
          <w:b/>
          <w:sz w:val="22"/>
          <w:szCs w:val="22"/>
          <w:u w:val="single"/>
        </w:rPr>
        <w:t>s</w:t>
      </w:r>
      <w:r w:rsidRPr="004530C2">
        <w:rPr>
          <w:rFonts w:ascii="Arial" w:hAnsi="Arial" w:cs="Arial"/>
          <w:b/>
          <w:sz w:val="22"/>
          <w:szCs w:val="22"/>
          <w:u w:val="single"/>
        </w:rPr>
        <w:t xml:space="preserve"> et bien-être</w:t>
      </w:r>
    </w:p>
    <w:p w14:paraId="5B067A71" w14:textId="77777777" w:rsidR="004530C2" w:rsidRPr="004530C2" w:rsidRDefault="004530C2" w:rsidP="004530C2">
      <w:pPr>
        <w:spacing w:before="120"/>
        <w:jc w:val="both"/>
        <w:rPr>
          <w:rFonts w:ascii="Arial" w:hAnsi="Arial" w:cs="Arial"/>
          <w:sz w:val="22"/>
          <w:szCs w:val="22"/>
        </w:rPr>
      </w:pPr>
      <w:r w:rsidRPr="004530C2">
        <w:rPr>
          <w:rFonts w:ascii="Arial" w:hAnsi="Arial" w:cs="Arial"/>
          <w:sz w:val="22"/>
          <w:szCs w:val="22"/>
        </w:rPr>
        <w:t xml:space="preserve">L’équipement doit, autant que possible respecter des critères de basse consommation énergétique. </w:t>
      </w:r>
    </w:p>
    <w:p w14:paraId="22942E4C" w14:textId="77777777" w:rsidR="00263DEF" w:rsidRPr="00263DEF" w:rsidRDefault="004530C2" w:rsidP="00263DEF">
      <w:pPr>
        <w:spacing w:before="120"/>
        <w:jc w:val="both"/>
        <w:rPr>
          <w:rFonts w:ascii="Arial" w:hAnsi="Arial" w:cs="Arial"/>
          <w:sz w:val="22"/>
          <w:szCs w:val="22"/>
        </w:rPr>
      </w:pPr>
      <w:r w:rsidRPr="004530C2">
        <w:rPr>
          <w:rFonts w:ascii="Arial" w:hAnsi="Arial" w:cs="Arial"/>
          <w:sz w:val="22"/>
          <w:szCs w:val="22"/>
        </w:rPr>
        <w:t>Equipement avec une bonne ergonomie, silencieux.</w:t>
      </w:r>
    </w:p>
    <w:p w14:paraId="29C0ED02" w14:textId="77777777" w:rsidR="004530C2" w:rsidRDefault="004530C2" w:rsidP="00941A38">
      <w:pPr>
        <w:pStyle w:val="Titre2"/>
        <w:jc w:val="both"/>
        <w:rPr>
          <w:rFonts w:ascii="Arial" w:hAnsi="Arial" w:cs="Arial"/>
          <w:szCs w:val="22"/>
        </w:rPr>
      </w:pPr>
      <w:bookmarkStart w:id="8" w:name="_Toc166487553"/>
    </w:p>
    <w:p w14:paraId="69511F92" w14:textId="77777777" w:rsidR="00941A38" w:rsidRPr="00FC62CC" w:rsidRDefault="00941A38" w:rsidP="00941A38">
      <w:pPr>
        <w:pStyle w:val="Titre2"/>
        <w:jc w:val="both"/>
        <w:rPr>
          <w:rFonts w:ascii="Arial" w:hAnsi="Arial" w:cs="Arial"/>
          <w:szCs w:val="22"/>
        </w:rPr>
      </w:pPr>
      <w:bookmarkStart w:id="9" w:name="_Toc166487554"/>
      <w:bookmarkStart w:id="10" w:name="_Toc133824718"/>
      <w:bookmarkEnd w:id="8"/>
      <w:r w:rsidRPr="007763CA">
        <w:rPr>
          <w:rFonts w:ascii="Arial" w:hAnsi="Arial" w:cs="Arial"/>
          <w:szCs w:val="22"/>
        </w:rPr>
        <w:t xml:space="preserve">ARTICLE </w:t>
      </w:r>
      <w:r w:rsidR="00336969" w:rsidRPr="007763CA">
        <w:rPr>
          <w:rFonts w:ascii="Arial" w:hAnsi="Arial" w:cs="Arial"/>
          <w:szCs w:val="22"/>
        </w:rPr>
        <w:t>5</w:t>
      </w:r>
      <w:r w:rsidRPr="007763CA">
        <w:rPr>
          <w:rFonts w:ascii="Arial" w:hAnsi="Arial" w:cs="Arial"/>
          <w:szCs w:val="22"/>
        </w:rPr>
        <w:t xml:space="preserve"> : </w:t>
      </w:r>
      <w:r w:rsidR="002B47E0" w:rsidRPr="007763CA">
        <w:rPr>
          <w:rFonts w:ascii="Arial" w:hAnsi="Arial" w:cs="Arial"/>
          <w:szCs w:val="22"/>
        </w:rPr>
        <w:t xml:space="preserve">INSTALLATION, MISE EN SERVICE ET </w:t>
      </w:r>
      <w:r w:rsidRPr="007763CA">
        <w:rPr>
          <w:rFonts w:ascii="Arial" w:hAnsi="Arial" w:cs="Arial"/>
          <w:szCs w:val="22"/>
        </w:rPr>
        <w:t>FORMATION</w:t>
      </w:r>
      <w:bookmarkEnd w:id="9"/>
      <w:bookmarkEnd w:id="10"/>
    </w:p>
    <w:p w14:paraId="68350691" w14:textId="77777777" w:rsidR="00C308A1" w:rsidRDefault="00C308A1" w:rsidP="00941A38">
      <w:pPr>
        <w:ind w:left="720"/>
        <w:jc w:val="both"/>
        <w:rPr>
          <w:rFonts w:ascii="Arial" w:hAnsi="Arial" w:cs="Arial"/>
          <w:sz w:val="22"/>
          <w:szCs w:val="22"/>
          <w:u w:val="single"/>
        </w:rPr>
      </w:pPr>
    </w:p>
    <w:p w14:paraId="5549E368" w14:textId="26D34EB6" w:rsidR="002B47E0" w:rsidRPr="00263DEF" w:rsidRDefault="002B47E0" w:rsidP="002B47E0">
      <w:pPr>
        <w:spacing w:before="120"/>
        <w:ind w:left="709"/>
        <w:jc w:val="both"/>
        <w:rPr>
          <w:rFonts w:ascii="Arial" w:hAnsi="Arial" w:cs="Arial"/>
          <w:sz w:val="22"/>
          <w:szCs w:val="22"/>
        </w:rPr>
      </w:pPr>
      <w:r>
        <w:rPr>
          <w:rFonts w:ascii="Arial" w:hAnsi="Arial" w:cs="Arial"/>
          <w:sz w:val="22"/>
          <w:szCs w:val="22"/>
        </w:rPr>
        <w:t>-La prestation devra inclure </w:t>
      </w:r>
      <w:r w:rsidR="00DD314E">
        <w:rPr>
          <w:rFonts w:ascii="Arial" w:hAnsi="Arial" w:cs="Arial"/>
          <w:sz w:val="22"/>
          <w:szCs w:val="22"/>
        </w:rPr>
        <w:t>li</w:t>
      </w:r>
      <w:r w:rsidR="00DD314E" w:rsidRPr="002B47E0">
        <w:rPr>
          <w:rFonts w:ascii="Arial" w:hAnsi="Arial" w:cs="Arial"/>
          <w:sz w:val="22"/>
          <w:szCs w:val="22"/>
        </w:rPr>
        <w:t>vraison</w:t>
      </w:r>
      <w:r>
        <w:rPr>
          <w:rFonts w:ascii="Arial" w:hAnsi="Arial" w:cs="Arial"/>
          <w:sz w:val="22"/>
          <w:szCs w:val="22"/>
        </w:rPr>
        <w:t xml:space="preserve"> et m</w:t>
      </w:r>
      <w:r w:rsidRPr="002B47E0">
        <w:rPr>
          <w:rFonts w:ascii="Arial" w:hAnsi="Arial" w:cs="Arial"/>
          <w:sz w:val="22"/>
          <w:szCs w:val="22"/>
        </w:rPr>
        <w:t>ise en service.</w:t>
      </w:r>
      <w:r>
        <w:rPr>
          <w:rFonts w:ascii="Arial" w:hAnsi="Arial" w:cs="Arial"/>
          <w:sz w:val="22"/>
          <w:szCs w:val="22"/>
        </w:rPr>
        <w:t xml:space="preserve"> </w:t>
      </w:r>
      <w:r w:rsidRPr="00263DEF">
        <w:rPr>
          <w:rFonts w:ascii="Arial" w:hAnsi="Arial" w:cs="Arial"/>
          <w:sz w:val="22"/>
          <w:szCs w:val="22"/>
        </w:rPr>
        <w:t xml:space="preserve">Le prix du transport jusqu’au site final devra être précisé et inclus dans la proposition. Des plans du bâtiment pourront être fournis. </w:t>
      </w:r>
    </w:p>
    <w:p w14:paraId="0EA5FADB" w14:textId="77777777" w:rsidR="002B47E0" w:rsidRPr="00263DEF" w:rsidRDefault="002B47E0" w:rsidP="002B47E0">
      <w:pPr>
        <w:spacing w:before="120"/>
        <w:ind w:firstLine="709"/>
        <w:jc w:val="both"/>
        <w:rPr>
          <w:rFonts w:ascii="Arial" w:hAnsi="Arial" w:cs="Arial"/>
          <w:sz w:val="22"/>
          <w:szCs w:val="22"/>
        </w:rPr>
      </w:pPr>
      <w:r>
        <w:rPr>
          <w:rFonts w:ascii="Arial" w:hAnsi="Arial" w:cs="Arial"/>
          <w:sz w:val="22"/>
          <w:szCs w:val="22"/>
        </w:rPr>
        <w:t>-</w:t>
      </w:r>
      <w:r w:rsidRPr="00263DEF">
        <w:rPr>
          <w:rFonts w:ascii="Arial" w:hAnsi="Arial" w:cs="Arial"/>
          <w:sz w:val="22"/>
          <w:szCs w:val="22"/>
        </w:rPr>
        <w:t>Délai de livraison &lt; 8 mois après la commande</w:t>
      </w:r>
    </w:p>
    <w:p w14:paraId="10955085" w14:textId="77777777" w:rsidR="002B47E0" w:rsidRPr="00263DEF" w:rsidRDefault="002B47E0" w:rsidP="002B47E0">
      <w:pPr>
        <w:spacing w:before="120"/>
        <w:ind w:firstLine="709"/>
        <w:jc w:val="both"/>
        <w:rPr>
          <w:rFonts w:ascii="Arial" w:hAnsi="Arial" w:cs="Arial"/>
          <w:sz w:val="22"/>
          <w:szCs w:val="22"/>
        </w:rPr>
      </w:pPr>
      <w:r>
        <w:rPr>
          <w:rFonts w:ascii="Arial" w:hAnsi="Arial" w:cs="Arial"/>
          <w:sz w:val="22"/>
          <w:szCs w:val="22"/>
        </w:rPr>
        <w:t>-</w:t>
      </w:r>
      <w:r w:rsidRPr="00263DEF">
        <w:rPr>
          <w:rFonts w:ascii="Arial" w:hAnsi="Arial" w:cs="Arial"/>
          <w:sz w:val="22"/>
          <w:szCs w:val="22"/>
        </w:rPr>
        <w:t>L’installation et la mise en service s’effectuent par un technicien agréé.</w:t>
      </w:r>
    </w:p>
    <w:p w14:paraId="4B3EB131" w14:textId="77777777" w:rsidR="002B47E0" w:rsidRPr="00263DEF" w:rsidRDefault="002B47E0" w:rsidP="002B47E0">
      <w:pPr>
        <w:spacing w:before="120"/>
        <w:ind w:firstLine="709"/>
        <w:jc w:val="both"/>
        <w:rPr>
          <w:rFonts w:ascii="Arial" w:hAnsi="Arial" w:cs="Arial"/>
          <w:sz w:val="22"/>
          <w:szCs w:val="22"/>
        </w:rPr>
      </w:pPr>
      <w:r>
        <w:rPr>
          <w:rFonts w:ascii="Arial" w:hAnsi="Arial" w:cs="Arial"/>
          <w:sz w:val="22"/>
          <w:szCs w:val="22"/>
        </w:rPr>
        <w:t>-</w:t>
      </w:r>
      <w:r w:rsidRPr="00263DEF">
        <w:rPr>
          <w:rFonts w:ascii="Arial" w:hAnsi="Arial" w:cs="Arial"/>
          <w:sz w:val="22"/>
          <w:szCs w:val="22"/>
        </w:rPr>
        <w:t>Montage sur attentes existantes (gaz + électricité).</w:t>
      </w:r>
    </w:p>
    <w:p w14:paraId="3F208B74" w14:textId="77777777" w:rsidR="00941A38" w:rsidRPr="00FC62CC" w:rsidRDefault="002B47E0" w:rsidP="002B47E0">
      <w:pPr>
        <w:spacing w:before="120"/>
        <w:ind w:left="709"/>
        <w:jc w:val="both"/>
        <w:rPr>
          <w:rFonts w:ascii="Arial" w:hAnsi="Arial" w:cs="Arial"/>
          <w:sz w:val="22"/>
          <w:szCs w:val="22"/>
        </w:rPr>
      </w:pPr>
      <w:r>
        <w:rPr>
          <w:rFonts w:ascii="Arial" w:hAnsi="Arial" w:cs="Arial"/>
          <w:sz w:val="22"/>
          <w:szCs w:val="22"/>
        </w:rPr>
        <w:t>-</w:t>
      </w:r>
      <w:r w:rsidRPr="00DD1EC7">
        <w:rPr>
          <w:rFonts w:ascii="Arial" w:hAnsi="Arial" w:cs="Arial"/>
          <w:sz w:val="22"/>
          <w:szCs w:val="22"/>
        </w:rPr>
        <w:t xml:space="preserve">La formation à l’utilisation. </w:t>
      </w:r>
      <w:r w:rsidR="00941A38" w:rsidRPr="00DD1EC7">
        <w:rPr>
          <w:rFonts w:ascii="Arial" w:hAnsi="Arial" w:cs="Arial"/>
          <w:sz w:val="22"/>
          <w:szCs w:val="22"/>
        </w:rPr>
        <w:t>Formation initiale à l’appareil lors de l’installation pour 5 personnes</w:t>
      </w:r>
      <w:r w:rsidRPr="00DD1EC7">
        <w:rPr>
          <w:rFonts w:ascii="Arial" w:hAnsi="Arial" w:cs="Arial"/>
          <w:sz w:val="22"/>
          <w:szCs w:val="22"/>
        </w:rPr>
        <w:t xml:space="preserve"> et f</w:t>
      </w:r>
      <w:r w:rsidR="00941A38" w:rsidRPr="00DD1EC7">
        <w:rPr>
          <w:rFonts w:ascii="Arial" w:hAnsi="Arial" w:cs="Arial"/>
          <w:sz w:val="22"/>
          <w:szCs w:val="22"/>
        </w:rPr>
        <w:t>ormation théorique et pratique complémentaires en français au moins pour 10 personnes.</w:t>
      </w:r>
    </w:p>
    <w:p w14:paraId="5E92B522" w14:textId="77777777" w:rsidR="00941A38" w:rsidRPr="00FC62CC" w:rsidRDefault="00941A38" w:rsidP="00941A38">
      <w:pPr>
        <w:spacing w:after="120"/>
        <w:ind w:left="284"/>
        <w:jc w:val="both"/>
        <w:rPr>
          <w:rFonts w:ascii="Arial" w:hAnsi="Arial" w:cs="Arial"/>
          <w:sz w:val="22"/>
          <w:szCs w:val="22"/>
        </w:rPr>
      </w:pPr>
    </w:p>
    <w:p w14:paraId="3D3BCAF1" w14:textId="77777777" w:rsidR="00941A38" w:rsidRDefault="00941A38" w:rsidP="00941A38">
      <w:pPr>
        <w:pStyle w:val="Titre2"/>
        <w:jc w:val="both"/>
        <w:rPr>
          <w:rFonts w:ascii="Arial" w:hAnsi="Arial" w:cs="Arial"/>
          <w:szCs w:val="22"/>
        </w:rPr>
      </w:pPr>
      <w:bookmarkStart w:id="11" w:name="_Toc166487555"/>
      <w:bookmarkStart w:id="12" w:name="_Toc133824719"/>
      <w:r w:rsidRPr="00FC62CC">
        <w:rPr>
          <w:rFonts w:ascii="Arial" w:hAnsi="Arial" w:cs="Arial"/>
          <w:szCs w:val="22"/>
        </w:rPr>
        <w:t xml:space="preserve">ARTICLE </w:t>
      </w:r>
      <w:r w:rsidR="00336969">
        <w:rPr>
          <w:rFonts w:ascii="Arial" w:hAnsi="Arial" w:cs="Arial"/>
          <w:szCs w:val="22"/>
        </w:rPr>
        <w:t>6</w:t>
      </w:r>
      <w:r w:rsidRPr="00FC62CC">
        <w:rPr>
          <w:rFonts w:ascii="Arial" w:hAnsi="Arial" w:cs="Arial"/>
          <w:szCs w:val="22"/>
        </w:rPr>
        <w:t> : APPUI TECHNIQUE</w:t>
      </w:r>
      <w:bookmarkEnd w:id="11"/>
      <w:bookmarkEnd w:id="12"/>
    </w:p>
    <w:p w14:paraId="39E5677A" w14:textId="77777777" w:rsidR="002B47E0" w:rsidRPr="002B47E0" w:rsidRDefault="002B47E0" w:rsidP="002B47E0"/>
    <w:p w14:paraId="30BF8AB0" w14:textId="77777777" w:rsidR="00941A38" w:rsidRPr="00FC62CC" w:rsidRDefault="004530C2" w:rsidP="00941A38">
      <w:pPr>
        <w:pStyle w:val="Retraitcorpsdetexte"/>
        <w:rPr>
          <w:rFonts w:ascii="Arial" w:hAnsi="Arial" w:cs="Arial"/>
          <w:szCs w:val="22"/>
        </w:rPr>
      </w:pPr>
      <w:r w:rsidRPr="004530C2">
        <w:rPr>
          <w:rFonts w:ascii="Arial" w:hAnsi="Arial" w:cs="Arial"/>
          <w:szCs w:val="22"/>
        </w:rPr>
        <w:t>Le candidat devra justifier d’un service après-vente basé en France.</w:t>
      </w:r>
      <w:r>
        <w:rPr>
          <w:rFonts w:ascii="Arial" w:hAnsi="Arial" w:cs="Arial"/>
          <w:szCs w:val="22"/>
        </w:rPr>
        <w:t xml:space="preserve"> </w:t>
      </w:r>
      <w:r w:rsidR="00941A38" w:rsidRPr="00FC62CC">
        <w:rPr>
          <w:rFonts w:ascii="Arial" w:hAnsi="Arial" w:cs="Arial"/>
          <w:szCs w:val="22"/>
        </w:rPr>
        <w:t xml:space="preserve">Indiquer si vous possédez un laboratoire d'application et décrire les modalités d'appui au développement de méthodes. </w:t>
      </w:r>
    </w:p>
    <w:p w14:paraId="3F3853D6" w14:textId="77777777" w:rsidR="00336969" w:rsidRDefault="00336969" w:rsidP="00941A38">
      <w:pPr>
        <w:pStyle w:val="Retraitcorpsdetexte"/>
        <w:rPr>
          <w:rFonts w:ascii="Arial" w:hAnsi="Arial" w:cs="Arial"/>
          <w:szCs w:val="22"/>
        </w:rPr>
      </w:pPr>
    </w:p>
    <w:p w14:paraId="6EF500AC" w14:textId="77777777" w:rsidR="00336969" w:rsidRPr="00FC62CC" w:rsidRDefault="00336969" w:rsidP="00336969">
      <w:pPr>
        <w:pStyle w:val="Titre2"/>
        <w:jc w:val="both"/>
        <w:rPr>
          <w:rFonts w:ascii="Arial" w:hAnsi="Arial" w:cs="Arial"/>
          <w:szCs w:val="22"/>
        </w:rPr>
      </w:pPr>
      <w:bookmarkStart w:id="13" w:name="_Toc133824720"/>
      <w:r w:rsidRPr="00A52FA6">
        <w:rPr>
          <w:rFonts w:ascii="Arial" w:hAnsi="Arial" w:cs="Arial"/>
          <w:szCs w:val="22"/>
        </w:rPr>
        <w:t>ARTICLE</w:t>
      </w:r>
      <w:r w:rsidRPr="00FC62CC">
        <w:rPr>
          <w:rFonts w:ascii="Arial" w:hAnsi="Arial" w:cs="Arial"/>
          <w:szCs w:val="22"/>
        </w:rPr>
        <w:t xml:space="preserve"> </w:t>
      </w:r>
      <w:r>
        <w:rPr>
          <w:rFonts w:ascii="Arial" w:hAnsi="Arial" w:cs="Arial"/>
          <w:szCs w:val="22"/>
        </w:rPr>
        <w:t>7</w:t>
      </w:r>
      <w:r w:rsidRPr="00FC62CC">
        <w:rPr>
          <w:rFonts w:ascii="Arial" w:hAnsi="Arial" w:cs="Arial"/>
          <w:szCs w:val="22"/>
        </w:rPr>
        <w:t> : SUIVI DU MATERIEL EN SERVICE</w:t>
      </w:r>
      <w:bookmarkEnd w:id="13"/>
    </w:p>
    <w:p w14:paraId="4827AEB6" w14:textId="77777777" w:rsidR="00336969" w:rsidRPr="004530C2" w:rsidRDefault="00336969" w:rsidP="00336969">
      <w:pPr>
        <w:jc w:val="both"/>
        <w:rPr>
          <w:rFonts w:ascii="Arial" w:hAnsi="Arial" w:cs="Arial"/>
          <w:sz w:val="22"/>
          <w:szCs w:val="22"/>
        </w:rPr>
      </w:pPr>
    </w:p>
    <w:p w14:paraId="1DBCA451" w14:textId="77777777" w:rsidR="003A58C9" w:rsidRDefault="003A58C9" w:rsidP="00336969">
      <w:pPr>
        <w:spacing w:before="120"/>
        <w:jc w:val="both"/>
        <w:rPr>
          <w:rFonts w:ascii="Arial" w:hAnsi="Arial" w:cs="Arial"/>
          <w:sz w:val="22"/>
          <w:szCs w:val="22"/>
        </w:rPr>
      </w:pPr>
    </w:p>
    <w:p w14:paraId="263ADAAA" w14:textId="62267C7D" w:rsidR="003A58C9" w:rsidRDefault="003A58C9" w:rsidP="00336969">
      <w:pPr>
        <w:spacing w:before="120"/>
        <w:jc w:val="both"/>
        <w:rPr>
          <w:rFonts w:ascii="Arial" w:hAnsi="Arial" w:cs="Arial"/>
          <w:sz w:val="22"/>
          <w:szCs w:val="22"/>
        </w:rPr>
      </w:pPr>
      <w:r>
        <w:rPr>
          <w:rFonts w:ascii="Arial" w:hAnsi="Arial" w:cs="Arial"/>
          <w:sz w:val="22"/>
          <w:szCs w:val="22"/>
        </w:rPr>
        <w:t xml:space="preserve">Garantie </w:t>
      </w:r>
    </w:p>
    <w:p w14:paraId="35664912" w14:textId="3991B789" w:rsidR="00336969" w:rsidRPr="00615D2E" w:rsidRDefault="00336969" w:rsidP="00336969">
      <w:pPr>
        <w:spacing w:before="120"/>
        <w:jc w:val="both"/>
        <w:rPr>
          <w:rFonts w:ascii="Arial" w:hAnsi="Arial" w:cs="Arial"/>
          <w:sz w:val="22"/>
          <w:szCs w:val="22"/>
        </w:rPr>
      </w:pPr>
      <w:r w:rsidRPr="00FC62CC">
        <w:rPr>
          <w:rFonts w:ascii="Arial" w:hAnsi="Arial" w:cs="Arial"/>
          <w:sz w:val="22"/>
          <w:szCs w:val="22"/>
        </w:rPr>
        <w:t xml:space="preserve">La garantie proposée </w:t>
      </w:r>
      <w:r>
        <w:rPr>
          <w:rFonts w:ascii="Arial" w:hAnsi="Arial" w:cs="Arial"/>
          <w:sz w:val="22"/>
          <w:szCs w:val="22"/>
        </w:rPr>
        <w:t>sera</w:t>
      </w:r>
      <w:r w:rsidRPr="00FC62CC">
        <w:rPr>
          <w:rFonts w:ascii="Arial" w:hAnsi="Arial" w:cs="Arial"/>
          <w:sz w:val="22"/>
          <w:szCs w:val="22"/>
        </w:rPr>
        <w:t xml:space="preserve"> d’au moins </w:t>
      </w:r>
      <w:r>
        <w:rPr>
          <w:rFonts w:ascii="Arial" w:hAnsi="Arial" w:cs="Arial"/>
          <w:sz w:val="22"/>
          <w:szCs w:val="22"/>
        </w:rPr>
        <w:t>2</w:t>
      </w:r>
      <w:r w:rsidRPr="00FC62CC">
        <w:rPr>
          <w:rFonts w:ascii="Arial" w:hAnsi="Arial" w:cs="Arial"/>
          <w:sz w:val="22"/>
          <w:szCs w:val="22"/>
        </w:rPr>
        <w:t xml:space="preserve"> an</w:t>
      </w:r>
      <w:r>
        <w:rPr>
          <w:rFonts w:ascii="Arial" w:hAnsi="Arial" w:cs="Arial"/>
          <w:sz w:val="22"/>
          <w:szCs w:val="22"/>
        </w:rPr>
        <w:t>s. Elle inclura la</w:t>
      </w:r>
      <w:r w:rsidRPr="00FC62CC">
        <w:rPr>
          <w:rFonts w:ascii="Arial" w:hAnsi="Arial" w:cs="Arial"/>
          <w:sz w:val="22"/>
          <w:szCs w:val="22"/>
        </w:rPr>
        <w:t xml:space="preserve"> main d’œuvre</w:t>
      </w:r>
      <w:r>
        <w:rPr>
          <w:rFonts w:ascii="Arial" w:hAnsi="Arial" w:cs="Arial"/>
          <w:sz w:val="22"/>
          <w:szCs w:val="22"/>
        </w:rPr>
        <w:t>,</w:t>
      </w:r>
      <w:r w:rsidRPr="00FC62CC">
        <w:rPr>
          <w:rFonts w:ascii="Arial" w:hAnsi="Arial" w:cs="Arial"/>
          <w:sz w:val="22"/>
          <w:szCs w:val="22"/>
        </w:rPr>
        <w:t xml:space="preserve"> </w:t>
      </w:r>
      <w:r>
        <w:rPr>
          <w:rFonts w:ascii="Arial" w:hAnsi="Arial" w:cs="Arial"/>
          <w:sz w:val="22"/>
          <w:szCs w:val="22"/>
        </w:rPr>
        <w:t xml:space="preserve">le </w:t>
      </w:r>
      <w:r w:rsidRPr="00FC62CC">
        <w:rPr>
          <w:rFonts w:ascii="Arial" w:hAnsi="Arial" w:cs="Arial"/>
          <w:sz w:val="22"/>
          <w:szCs w:val="22"/>
        </w:rPr>
        <w:t xml:space="preserve">déplacement </w:t>
      </w:r>
      <w:r>
        <w:rPr>
          <w:rFonts w:ascii="Arial" w:hAnsi="Arial" w:cs="Arial"/>
          <w:sz w:val="22"/>
          <w:szCs w:val="22"/>
        </w:rPr>
        <w:t>et l</w:t>
      </w:r>
      <w:r w:rsidRPr="00FC62CC">
        <w:rPr>
          <w:rFonts w:ascii="Arial" w:hAnsi="Arial" w:cs="Arial"/>
          <w:sz w:val="22"/>
          <w:szCs w:val="22"/>
        </w:rPr>
        <w:t>’ensemble des éléments de l’équipement.</w:t>
      </w:r>
    </w:p>
    <w:p w14:paraId="4D3C00EC" w14:textId="7C2E3D26" w:rsidR="00336969" w:rsidRPr="00FC62CC" w:rsidRDefault="00336969" w:rsidP="003A2EA7">
      <w:pPr>
        <w:spacing w:before="120"/>
        <w:ind w:left="709"/>
        <w:jc w:val="both"/>
        <w:rPr>
          <w:rFonts w:ascii="Arial" w:hAnsi="Arial" w:cs="Arial"/>
          <w:sz w:val="22"/>
          <w:szCs w:val="22"/>
        </w:rPr>
      </w:pPr>
      <w:bookmarkStart w:id="14" w:name="_GoBack"/>
      <w:bookmarkEnd w:id="14"/>
    </w:p>
    <w:p w14:paraId="11FC3734" w14:textId="77777777" w:rsidR="00336969" w:rsidRPr="00FC62CC" w:rsidRDefault="00336969" w:rsidP="00941A38">
      <w:pPr>
        <w:pStyle w:val="Retraitcorpsdetexte"/>
        <w:rPr>
          <w:rFonts w:ascii="Arial" w:hAnsi="Arial" w:cs="Arial"/>
          <w:szCs w:val="22"/>
        </w:rPr>
      </w:pPr>
    </w:p>
    <w:p w14:paraId="13DE74B9" w14:textId="77777777" w:rsidR="00941A38" w:rsidRPr="00FC62CC" w:rsidRDefault="00941A38" w:rsidP="00941A38">
      <w:pPr>
        <w:pStyle w:val="Retraitcorpsdetexte"/>
        <w:rPr>
          <w:rFonts w:ascii="Arial" w:hAnsi="Arial" w:cs="Arial"/>
          <w:szCs w:val="22"/>
        </w:rPr>
      </w:pPr>
    </w:p>
    <w:p w14:paraId="5830A4D6" w14:textId="77777777" w:rsidR="00941A38" w:rsidRPr="00FC62CC" w:rsidRDefault="00941A38" w:rsidP="00941A38">
      <w:pPr>
        <w:pStyle w:val="Titre2"/>
        <w:jc w:val="both"/>
        <w:rPr>
          <w:rFonts w:ascii="Arial" w:hAnsi="Arial" w:cs="Arial"/>
          <w:szCs w:val="22"/>
        </w:rPr>
      </w:pPr>
      <w:bookmarkStart w:id="15" w:name="_Toc166487556"/>
      <w:bookmarkStart w:id="16" w:name="_Toc133824721"/>
      <w:r w:rsidRPr="00FC62CC">
        <w:rPr>
          <w:rFonts w:ascii="Arial" w:hAnsi="Arial" w:cs="Arial"/>
          <w:szCs w:val="22"/>
        </w:rPr>
        <w:t>ARTICLE 8 : DOCUMENTATION A FOURNIR</w:t>
      </w:r>
      <w:bookmarkEnd w:id="15"/>
      <w:bookmarkEnd w:id="16"/>
    </w:p>
    <w:p w14:paraId="5D309875" w14:textId="77777777" w:rsidR="00941A38" w:rsidRPr="00FC62CC" w:rsidRDefault="00941A38" w:rsidP="00941A38">
      <w:pPr>
        <w:numPr>
          <w:ilvl w:val="12"/>
          <w:numId w:val="0"/>
        </w:numPr>
        <w:jc w:val="both"/>
        <w:rPr>
          <w:rFonts w:ascii="Arial" w:hAnsi="Arial" w:cs="Arial"/>
          <w:sz w:val="22"/>
          <w:szCs w:val="22"/>
        </w:rPr>
      </w:pPr>
    </w:p>
    <w:p w14:paraId="2C559DDE" w14:textId="79E792BD" w:rsidR="00AE1134" w:rsidRPr="00322659" w:rsidRDefault="00AE1134" w:rsidP="00322659">
      <w:pPr>
        <w:jc w:val="both"/>
        <w:rPr>
          <w:rFonts w:ascii="Arial" w:hAnsi="Arial" w:cs="Arial"/>
          <w:sz w:val="22"/>
          <w:szCs w:val="22"/>
        </w:rPr>
      </w:pPr>
      <w:r w:rsidRPr="00322659">
        <w:rPr>
          <w:rFonts w:ascii="Arial" w:hAnsi="Arial" w:cs="Arial"/>
          <w:sz w:val="22"/>
          <w:szCs w:val="22"/>
        </w:rPr>
        <w:t>A l’installation du matériel, l’entreprise devra fournir l’ensemble des plans, schémas d’installation des raccordements et notices techniques des installations et préciser les protocoles de contrôles nécessaires au suivi métrologique de tous les éléments qui le nécessitent.</w:t>
      </w:r>
    </w:p>
    <w:p w14:paraId="6B960D8F" w14:textId="77777777" w:rsidR="00941A38" w:rsidRPr="00322659" w:rsidRDefault="00941A38" w:rsidP="00322659">
      <w:pPr>
        <w:numPr>
          <w:ilvl w:val="12"/>
          <w:numId w:val="0"/>
        </w:numPr>
        <w:spacing w:after="60"/>
        <w:jc w:val="both"/>
        <w:rPr>
          <w:rFonts w:ascii="Arial" w:hAnsi="Arial" w:cs="Arial"/>
          <w:sz w:val="22"/>
          <w:szCs w:val="22"/>
        </w:rPr>
      </w:pPr>
      <w:r w:rsidRPr="00322659">
        <w:rPr>
          <w:rFonts w:ascii="Arial" w:hAnsi="Arial" w:cs="Arial"/>
          <w:sz w:val="22"/>
          <w:szCs w:val="22"/>
        </w:rPr>
        <w:lastRenderedPageBreak/>
        <w:t>Le matérie</w:t>
      </w:r>
      <w:r w:rsidR="00322659" w:rsidRPr="00322659">
        <w:rPr>
          <w:rFonts w:ascii="Arial" w:hAnsi="Arial" w:cs="Arial"/>
          <w:sz w:val="22"/>
          <w:szCs w:val="22"/>
        </w:rPr>
        <w:t>l fourni devra être accompagné</w:t>
      </w:r>
      <w:r w:rsidR="00322659">
        <w:rPr>
          <w:rFonts w:ascii="Arial" w:hAnsi="Arial" w:cs="Arial"/>
          <w:sz w:val="22"/>
          <w:szCs w:val="22"/>
        </w:rPr>
        <w:t xml:space="preserve"> </w:t>
      </w:r>
      <w:r w:rsidRPr="00322659">
        <w:rPr>
          <w:rFonts w:ascii="Arial" w:hAnsi="Arial" w:cs="Arial"/>
          <w:sz w:val="22"/>
          <w:szCs w:val="22"/>
        </w:rPr>
        <w:t>d’une documentation technique, si possible en langue française, comprenant : i) les spécificités techniques des divers éléments du système, ii) les instructions d’installation et de configuration, ii) un manuel d’utilisation et d’interprétations des erreurs.</w:t>
      </w:r>
    </w:p>
    <w:p w14:paraId="769324D3" w14:textId="77777777" w:rsidR="005E2107" w:rsidRPr="00FC62CC" w:rsidRDefault="005E2107" w:rsidP="00FC4D68">
      <w:pPr>
        <w:pStyle w:val="Corpsdetexte21"/>
        <w:rPr>
          <w:rFonts w:ascii="Arial" w:hAnsi="Arial" w:cs="Arial"/>
          <w:sz w:val="22"/>
          <w:szCs w:val="22"/>
        </w:rPr>
      </w:pPr>
    </w:p>
    <w:p w14:paraId="05F8B8DA" w14:textId="77777777" w:rsidR="003F770B" w:rsidRPr="00FC62CC" w:rsidRDefault="003F770B" w:rsidP="003F770B">
      <w:pPr>
        <w:pStyle w:val="Corpsdetexte21"/>
        <w:rPr>
          <w:rFonts w:ascii="Arial" w:hAnsi="Arial" w:cs="Arial"/>
          <w:sz w:val="22"/>
          <w:szCs w:val="22"/>
        </w:rPr>
      </w:pPr>
    </w:p>
    <w:p w14:paraId="31D842F6" w14:textId="77777777" w:rsidR="005E2107" w:rsidRPr="00FC62CC" w:rsidRDefault="005E2107" w:rsidP="00FC4D68">
      <w:pPr>
        <w:jc w:val="both"/>
        <w:rPr>
          <w:rFonts w:ascii="Arial" w:hAnsi="Arial" w:cs="Arial"/>
          <w:sz w:val="22"/>
          <w:szCs w:val="22"/>
        </w:rPr>
      </w:pPr>
    </w:p>
    <w:p w14:paraId="508DA0F2" w14:textId="77777777" w:rsidR="005E2107" w:rsidRPr="00FC62CC" w:rsidRDefault="005E2107" w:rsidP="00FC4D68">
      <w:pPr>
        <w:jc w:val="both"/>
        <w:rPr>
          <w:rFonts w:ascii="Arial" w:hAnsi="Arial" w:cs="Arial"/>
          <w:sz w:val="22"/>
          <w:szCs w:val="22"/>
        </w:rPr>
      </w:pPr>
    </w:p>
    <w:p w14:paraId="64644BFD" w14:textId="77777777" w:rsidR="005E2107" w:rsidRPr="00FC62CC" w:rsidRDefault="005E2107" w:rsidP="00FC4D68">
      <w:pPr>
        <w:tabs>
          <w:tab w:val="left" w:pos="993"/>
          <w:tab w:val="left" w:pos="5529"/>
        </w:tabs>
        <w:ind w:left="-567"/>
        <w:jc w:val="both"/>
        <w:rPr>
          <w:rFonts w:ascii="Arial" w:hAnsi="Arial" w:cs="Arial"/>
          <w:sz w:val="22"/>
          <w:szCs w:val="22"/>
        </w:rPr>
      </w:pPr>
      <w:r w:rsidRPr="00FC62CC">
        <w:rPr>
          <w:rFonts w:ascii="Arial" w:hAnsi="Arial" w:cs="Arial"/>
          <w:sz w:val="22"/>
          <w:szCs w:val="22"/>
        </w:rPr>
        <w:tab/>
      </w:r>
      <w:r w:rsidRPr="00FC62CC">
        <w:rPr>
          <w:rFonts w:ascii="Arial" w:hAnsi="Arial" w:cs="Arial"/>
          <w:sz w:val="22"/>
          <w:szCs w:val="22"/>
        </w:rPr>
        <w:tab/>
        <w:t>LU ET ACCEPTE</w:t>
      </w:r>
    </w:p>
    <w:p w14:paraId="76C40E36" w14:textId="77777777" w:rsidR="005E2107" w:rsidRPr="00FC62CC" w:rsidRDefault="005E2107" w:rsidP="00FC4D68">
      <w:pPr>
        <w:tabs>
          <w:tab w:val="left" w:pos="993"/>
          <w:tab w:val="left" w:pos="5529"/>
          <w:tab w:val="left" w:pos="7371"/>
        </w:tabs>
        <w:ind w:left="-567"/>
        <w:jc w:val="both"/>
        <w:rPr>
          <w:rFonts w:ascii="Arial" w:hAnsi="Arial" w:cs="Arial"/>
          <w:sz w:val="22"/>
          <w:szCs w:val="22"/>
        </w:rPr>
      </w:pPr>
      <w:r w:rsidRPr="00FC62CC">
        <w:rPr>
          <w:rFonts w:ascii="Arial" w:hAnsi="Arial" w:cs="Arial"/>
          <w:sz w:val="22"/>
          <w:szCs w:val="22"/>
        </w:rPr>
        <w:tab/>
      </w:r>
      <w:r w:rsidRPr="00FC62CC">
        <w:rPr>
          <w:rFonts w:ascii="Arial" w:hAnsi="Arial" w:cs="Arial"/>
          <w:sz w:val="22"/>
          <w:szCs w:val="22"/>
        </w:rPr>
        <w:tab/>
        <w:t>A</w:t>
      </w:r>
      <w:r w:rsidRPr="00FC62CC">
        <w:rPr>
          <w:rFonts w:ascii="Arial" w:hAnsi="Arial" w:cs="Arial"/>
          <w:sz w:val="22"/>
          <w:szCs w:val="22"/>
        </w:rPr>
        <w:tab/>
        <w:t>, le</w:t>
      </w:r>
    </w:p>
    <w:p w14:paraId="5A621DA2" w14:textId="77777777" w:rsidR="005E2107" w:rsidRPr="00FC62CC" w:rsidRDefault="005F14F0" w:rsidP="00FC4D68">
      <w:pPr>
        <w:tabs>
          <w:tab w:val="left" w:pos="993"/>
          <w:tab w:val="left" w:pos="5529"/>
          <w:tab w:val="left" w:pos="7371"/>
        </w:tabs>
        <w:ind w:left="-567"/>
        <w:jc w:val="both"/>
        <w:rPr>
          <w:rFonts w:ascii="Arial" w:hAnsi="Arial" w:cs="Arial"/>
          <w:sz w:val="22"/>
          <w:szCs w:val="22"/>
        </w:rPr>
      </w:pPr>
      <w:r>
        <w:rPr>
          <w:rFonts w:ascii="Arial" w:hAnsi="Arial" w:cs="Arial"/>
          <w:sz w:val="22"/>
          <w:szCs w:val="22"/>
        </w:rPr>
        <w:t xml:space="preserve">Pour </w:t>
      </w:r>
      <w:r w:rsidR="00B846C9" w:rsidRPr="00FC62CC">
        <w:rPr>
          <w:rFonts w:ascii="Arial" w:hAnsi="Arial" w:cs="Arial"/>
          <w:sz w:val="22"/>
          <w:szCs w:val="22"/>
        </w:rPr>
        <w:t>INRA</w:t>
      </w:r>
      <w:r w:rsidR="00C308A1">
        <w:rPr>
          <w:rFonts w:ascii="Arial" w:hAnsi="Arial" w:cs="Arial"/>
          <w:sz w:val="22"/>
          <w:szCs w:val="22"/>
        </w:rPr>
        <w:t>E</w:t>
      </w:r>
      <w:r w:rsidR="00B846C9" w:rsidRPr="00FC62CC">
        <w:rPr>
          <w:rFonts w:ascii="Arial" w:hAnsi="Arial" w:cs="Arial"/>
          <w:sz w:val="22"/>
          <w:szCs w:val="22"/>
        </w:rPr>
        <w:t> :</w:t>
      </w:r>
      <w:r w:rsidR="005341BC" w:rsidRPr="00FC62CC">
        <w:rPr>
          <w:rFonts w:ascii="Arial" w:hAnsi="Arial" w:cs="Arial"/>
          <w:sz w:val="22"/>
          <w:szCs w:val="22"/>
        </w:rPr>
        <w:tab/>
      </w:r>
      <w:r w:rsidR="005341BC" w:rsidRPr="00FC62CC">
        <w:rPr>
          <w:rFonts w:ascii="Arial" w:hAnsi="Arial" w:cs="Arial"/>
          <w:sz w:val="22"/>
          <w:szCs w:val="22"/>
        </w:rPr>
        <w:tab/>
        <w:t>LE TITULAIRE</w:t>
      </w:r>
      <w:r w:rsidR="005E2107" w:rsidRPr="00FC62CC">
        <w:rPr>
          <w:rFonts w:ascii="Arial" w:hAnsi="Arial" w:cs="Arial"/>
          <w:sz w:val="22"/>
          <w:szCs w:val="22"/>
        </w:rPr>
        <w:t>,</w:t>
      </w:r>
    </w:p>
    <w:p w14:paraId="0117BEF9" w14:textId="77777777" w:rsidR="005E2107" w:rsidRPr="00FC62CC" w:rsidRDefault="005E2107" w:rsidP="00FC4D68">
      <w:pPr>
        <w:tabs>
          <w:tab w:val="left" w:pos="993"/>
          <w:tab w:val="left" w:pos="5529"/>
          <w:tab w:val="left" w:pos="7371"/>
        </w:tabs>
        <w:ind w:left="-567"/>
        <w:jc w:val="both"/>
        <w:rPr>
          <w:rFonts w:ascii="Arial" w:hAnsi="Arial" w:cs="Arial"/>
          <w:sz w:val="22"/>
          <w:szCs w:val="22"/>
        </w:rPr>
      </w:pPr>
    </w:p>
    <w:p w14:paraId="0706183F" w14:textId="77777777" w:rsidR="005E2107" w:rsidRPr="00FC62CC" w:rsidRDefault="005E2107" w:rsidP="00FC4D68">
      <w:pPr>
        <w:tabs>
          <w:tab w:val="left" w:pos="993"/>
          <w:tab w:val="left" w:pos="5529"/>
          <w:tab w:val="left" w:pos="7371"/>
        </w:tabs>
        <w:ind w:left="5529"/>
        <w:jc w:val="both"/>
        <w:rPr>
          <w:rFonts w:ascii="Arial" w:hAnsi="Arial" w:cs="Arial"/>
          <w:sz w:val="22"/>
          <w:szCs w:val="22"/>
        </w:rPr>
      </w:pPr>
      <w:r w:rsidRPr="00FC62CC">
        <w:rPr>
          <w:rFonts w:ascii="Arial" w:hAnsi="Arial" w:cs="Arial"/>
          <w:sz w:val="22"/>
          <w:szCs w:val="22"/>
        </w:rPr>
        <w:t>(</w:t>
      </w:r>
      <w:proofErr w:type="gramStart"/>
      <w:r w:rsidRPr="00FC62CC">
        <w:rPr>
          <w:rFonts w:ascii="Arial" w:hAnsi="Arial" w:cs="Arial"/>
          <w:sz w:val="22"/>
          <w:szCs w:val="22"/>
        </w:rPr>
        <w:t>date</w:t>
      </w:r>
      <w:proofErr w:type="gramEnd"/>
      <w:r w:rsidRPr="00FC62CC">
        <w:rPr>
          <w:rFonts w:ascii="Arial" w:hAnsi="Arial" w:cs="Arial"/>
          <w:sz w:val="22"/>
          <w:szCs w:val="22"/>
        </w:rPr>
        <w:t>, cachet</w:t>
      </w:r>
      <w:r w:rsidR="005341BC" w:rsidRPr="00FC62CC">
        <w:rPr>
          <w:rFonts w:ascii="Arial" w:hAnsi="Arial" w:cs="Arial"/>
          <w:sz w:val="22"/>
          <w:szCs w:val="22"/>
        </w:rPr>
        <w:t xml:space="preserve"> commercial</w:t>
      </w:r>
      <w:r w:rsidR="00017941">
        <w:rPr>
          <w:rFonts w:ascii="Arial" w:hAnsi="Arial" w:cs="Arial"/>
          <w:sz w:val="22"/>
          <w:szCs w:val="22"/>
        </w:rPr>
        <w:t>,</w:t>
      </w:r>
      <w:r w:rsidRPr="00FC62CC">
        <w:rPr>
          <w:rFonts w:ascii="Arial" w:hAnsi="Arial" w:cs="Arial"/>
          <w:sz w:val="22"/>
          <w:szCs w:val="22"/>
        </w:rPr>
        <w:t xml:space="preserve"> signature, nom et qualité du signataire en toutes lettres)</w:t>
      </w:r>
    </w:p>
    <w:sectPr w:rsidR="005E2107" w:rsidRPr="00FC62CC" w:rsidSect="00971955">
      <w:footerReference w:type="default" r:id="rId7"/>
      <w:footnotePr>
        <w:numStart w:val="3"/>
      </w:footnotePr>
      <w:pgSz w:w="11906" w:h="16838"/>
      <w:pgMar w:top="1417" w:right="1133"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86CFA" w14:textId="77777777" w:rsidR="0053267C" w:rsidRDefault="0053267C">
      <w:r>
        <w:separator/>
      </w:r>
    </w:p>
  </w:endnote>
  <w:endnote w:type="continuationSeparator" w:id="0">
    <w:p w14:paraId="6A93D9A3" w14:textId="77777777" w:rsidR="0053267C" w:rsidRDefault="00532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ourier SWC">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55CF" w14:textId="49DE947A" w:rsidR="00BF7F47" w:rsidRPr="000574D4" w:rsidRDefault="00BF7F47">
    <w:pPr>
      <w:pStyle w:val="Pieddepage"/>
    </w:pPr>
    <w:r w:rsidRPr="000574D4">
      <w:t xml:space="preserve">C.C.T.P. – </w:t>
    </w:r>
    <w:r w:rsidR="008C1F1F" w:rsidRPr="008C1F1F">
      <w:t>enceinte anaérobie pour des applications en culturomique</w:t>
    </w:r>
    <w:r w:rsidRPr="000574D4">
      <w:tab/>
    </w:r>
    <w:r w:rsidRPr="000574D4">
      <w:tab/>
    </w:r>
    <w:r>
      <w:rPr>
        <w:rStyle w:val="Numrodepage"/>
      </w:rPr>
      <w:fldChar w:fldCharType="begin"/>
    </w:r>
    <w:r w:rsidRPr="000574D4">
      <w:rPr>
        <w:rStyle w:val="Numrodepage"/>
      </w:rPr>
      <w:instrText xml:space="preserve"> PAGE </w:instrText>
    </w:r>
    <w:r>
      <w:rPr>
        <w:rStyle w:val="Numrodepage"/>
      </w:rPr>
      <w:fldChar w:fldCharType="separate"/>
    </w:r>
    <w:r w:rsidR="004443E7">
      <w:rPr>
        <w:rStyle w:val="Numrodepage"/>
        <w:noProof/>
      </w:rPr>
      <w:t>4</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0BA4C" w14:textId="77777777" w:rsidR="0053267C" w:rsidRDefault="0053267C">
      <w:r>
        <w:separator/>
      </w:r>
    </w:p>
  </w:footnote>
  <w:footnote w:type="continuationSeparator" w:id="0">
    <w:p w14:paraId="41348D20" w14:textId="77777777" w:rsidR="0053267C" w:rsidRDefault="00532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288692C"/>
    <w:lvl w:ilvl="0">
      <w:numFmt w:val="decimal"/>
      <w:lvlText w:val="*"/>
      <w:lvlJc w:val="left"/>
    </w:lvl>
  </w:abstractNum>
  <w:abstractNum w:abstractNumId="1" w15:restartNumberingAfterBreak="0">
    <w:nsid w:val="0CE13358"/>
    <w:multiLevelType w:val="hybridMultilevel"/>
    <w:tmpl w:val="CE3EA57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F644B"/>
    <w:multiLevelType w:val="hybridMultilevel"/>
    <w:tmpl w:val="9A16A26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E92880"/>
    <w:multiLevelType w:val="hybridMultilevel"/>
    <w:tmpl w:val="F3D61D74"/>
    <w:lvl w:ilvl="0" w:tplc="040C0005">
      <w:start w:val="1"/>
      <w:numFmt w:val="bullet"/>
      <w:lvlText w:val=""/>
      <w:lvlJc w:val="left"/>
      <w:pPr>
        <w:tabs>
          <w:tab w:val="num" w:pos="1440"/>
        </w:tabs>
        <w:ind w:left="1440"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830C1C"/>
    <w:multiLevelType w:val="hybridMultilevel"/>
    <w:tmpl w:val="7472DDA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CDD0F06"/>
    <w:multiLevelType w:val="hybridMultilevel"/>
    <w:tmpl w:val="F230DD4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154FFF"/>
    <w:multiLevelType w:val="hybridMultilevel"/>
    <w:tmpl w:val="22C65708"/>
    <w:lvl w:ilvl="0" w:tplc="DC74003A">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369122D6"/>
    <w:multiLevelType w:val="hybridMultilevel"/>
    <w:tmpl w:val="8A08BD16"/>
    <w:lvl w:ilvl="0" w:tplc="18C6DABA">
      <w:start w:val="4"/>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EA91743"/>
    <w:multiLevelType w:val="multilevel"/>
    <w:tmpl w:val="32229B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50784D24"/>
    <w:multiLevelType w:val="hybridMultilevel"/>
    <w:tmpl w:val="4844DB1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8D416D"/>
    <w:multiLevelType w:val="hybridMultilevel"/>
    <w:tmpl w:val="770464E2"/>
    <w:lvl w:ilvl="0" w:tplc="040C000B">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763741"/>
    <w:multiLevelType w:val="hybridMultilevel"/>
    <w:tmpl w:val="EAB499E4"/>
    <w:lvl w:ilvl="0" w:tplc="040C000B">
      <w:start w:val="1"/>
      <w:numFmt w:val="bullet"/>
      <w:lvlText w:val=""/>
      <w:lvlJc w:val="left"/>
      <w:pPr>
        <w:tabs>
          <w:tab w:val="num" w:pos="1432"/>
        </w:tabs>
        <w:ind w:left="1432" w:hanging="360"/>
      </w:pPr>
      <w:rPr>
        <w:rFonts w:ascii="Wingdings" w:hAnsi="Wingdings" w:hint="default"/>
      </w:rPr>
    </w:lvl>
    <w:lvl w:ilvl="1" w:tplc="040C0003" w:tentative="1">
      <w:start w:val="1"/>
      <w:numFmt w:val="bullet"/>
      <w:lvlText w:val="o"/>
      <w:lvlJc w:val="left"/>
      <w:pPr>
        <w:tabs>
          <w:tab w:val="num" w:pos="2152"/>
        </w:tabs>
        <w:ind w:left="2152" w:hanging="360"/>
      </w:pPr>
      <w:rPr>
        <w:rFonts w:ascii="Courier New" w:hAnsi="Courier New" w:hint="default"/>
      </w:rPr>
    </w:lvl>
    <w:lvl w:ilvl="2" w:tplc="040C0005" w:tentative="1">
      <w:start w:val="1"/>
      <w:numFmt w:val="bullet"/>
      <w:lvlText w:val=""/>
      <w:lvlJc w:val="left"/>
      <w:pPr>
        <w:tabs>
          <w:tab w:val="num" w:pos="2872"/>
        </w:tabs>
        <w:ind w:left="2872" w:hanging="360"/>
      </w:pPr>
      <w:rPr>
        <w:rFonts w:ascii="Wingdings" w:hAnsi="Wingdings" w:hint="default"/>
      </w:rPr>
    </w:lvl>
    <w:lvl w:ilvl="3" w:tplc="040C0001" w:tentative="1">
      <w:start w:val="1"/>
      <w:numFmt w:val="bullet"/>
      <w:lvlText w:val=""/>
      <w:lvlJc w:val="left"/>
      <w:pPr>
        <w:tabs>
          <w:tab w:val="num" w:pos="3592"/>
        </w:tabs>
        <w:ind w:left="3592" w:hanging="360"/>
      </w:pPr>
      <w:rPr>
        <w:rFonts w:ascii="Symbol" w:hAnsi="Symbol" w:hint="default"/>
      </w:rPr>
    </w:lvl>
    <w:lvl w:ilvl="4" w:tplc="040C0003" w:tentative="1">
      <w:start w:val="1"/>
      <w:numFmt w:val="bullet"/>
      <w:lvlText w:val="o"/>
      <w:lvlJc w:val="left"/>
      <w:pPr>
        <w:tabs>
          <w:tab w:val="num" w:pos="4312"/>
        </w:tabs>
        <w:ind w:left="4312" w:hanging="360"/>
      </w:pPr>
      <w:rPr>
        <w:rFonts w:ascii="Courier New" w:hAnsi="Courier New" w:hint="default"/>
      </w:rPr>
    </w:lvl>
    <w:lvl w:ilvl="5" w:tplc="040C0005" w:tentative="1">
      <w:start w:val="1"/>
      <w:numFmt w:val="bullet"/>
      <w:lvlText w:val=""/>
      <w:lvlJc w:val="left"/>
      <w:pPr>
        <w:tabs>
          <w:tab w:val="num" w:pos="5032"/>
        </w:tabs>
        <w:ind w:left="5032" w:hanging="360"/>
      </w:pPr>
      <w:rPr>
        <w:rFonts w:ascii="Wingdings" w:hAnsi="Wingdings" w:hint="default"/>
      </w:rPr>
    </w:lvl>
    <w:lvl w:ilvl="6" w:tplc="040C0001" w:tentative="1">
      <w:start w:val="1"/>
      <w:numFmt w:val="bullet"/>
      <w:lvlText w:val=""/>
      <w:lvlJc w:val="left"/>
      <w:pPr>
        <w:tabs>
          <w:tab w:val="num" w:pos="5752"/>
        </w:tabs>
        <w:ind w:left="5752" w:hanging="360"/>
      </w:pPr>
      <w:rPr>
        <w:rFonts w:ascii="Symbol" w:hAnsi="Symbol" w:hint="default"/>
      </w:rPr>
    </w:lvl>
    <w:lvl w:ilvl="7" w:tplc="040C0003" w:tentative="1">
      <w:start w:val="1"/>
      <w:numFmt w:val="bullet"/>
      <w:lvlText w:val="o"/>
      <w:lvlJc w:val="left"/>
      <w:pPr>
        <w:tabs>
          <w:tab w:val="num" w:pos="6472"/>
        </w:tabs>
        <w:ind w:left="6472" w:hanging="360"/>
      </w:pPr>
      <w:rPr>
        <w:rFonts w:ascii="Courier New" w:hAnsi="Courier New" w:hint="default"/>
      </w:rPr>
    </w:lvl>
    <w:lvl w:ilvl="8" w:tplc="040C0005" w:tentative="1">
      <w:start w:val="1"/>
      <w:numFmt w:val="bullet"/>
      <w:lvlText w:val=""/>
      <w:lvlJc w:val="left"/>
      <w:pPr>
        <w:tabs>
          <w:tab w:val="num" w:pos="7192"/>
        </w:tabs>
        <w:ind w:left="7192" w:hanging="360"/>
      </w:pPr>
      <w:rPr>
        <w:rFonts w:ascii="Wingdings" w:hAnsi="Wingdings" w:hint="default"/>
      </w:rPr>
    </w:lvl>
  </w:abstractNum>
  <w:abstractNum w:abstractNumId="12" w15:restartNumberingAfterBreak="0">
    <w:nsid w:val="579C3D2D"/>
    <w:multiLevelType w:val="hybridMultilevel"/>
    <w:tmpl w:val="4CAE0CA8"/>
    <w:lvl w:ilvl="0" w:tplc="2564D420">
      <w:start w:val="1"/>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bullet"/>
      <w:lvlText w:val="o"/>
      <w:lvlJc w:val="left"/>
      <w:pPr>
        <w:tabs>
          <w:tab w:val="num" w:pos="2490"/>
        </w:tabs>
        <w:ind w:left="2490" w:hanging="360"/>
      </w:pPr>
      <w:rPr>
        <w:rFonts w:ascii="Courier New" w:hAnsi="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13" w15:restartNumberingAfterBreak="0">
    <w:nsid w:val="57B159E2"/>
    <w:multiLevelType w:val="hybridMultilevel"/>
    <w:tmpl w:val="D05861E2"/>
    <w:lvl w:ilvl="0" w:tplc="DD464350">
      <w:start w:val="1"/>
      <w:numFmt w:val="upperRoman"/>
      <w:lvlText w:val="%1."/>
      <w:lvlJc w:val="left"/>
      <w:pPr>
        <w:tabs>
          <w:tab w:val="num" w:pos="1080"/>
        </w:tabs>
        <w:ind w:left="1080" w:hanging="720"/>
      </w:pPr>
      <w:rPr>
        <w:rFonts w:hint="default"/>
      </w:rPr>
    </w:lvl>
    <w:lvl w:ilvl="1" w:tplc="933C0F48">
      <w:start w:val="2"/>
      <w:numFmt w:val="bullet"/>
      <w:lvlText w:val="-"/>
      <w:lvlJc w:val="left"/>
      <w:pPr>
        <w:tabs>
          <w:tab w:val="num" w:pos="1440"/>
        </w:tabs>
        <w:ind w:left="1440" w:hanging="360"/>
      </w:pPr>
      <w:rPr>
        <w:rFonts w:ascii="Times New Roman" w:eastAsia="Times New Roman" w:hAnsi="Times New Roman" w:cs="Times New Roman" w:hint="default"/>
        <w:b/>
      </w:r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15B1B1B"/>
    <w:multiLevelType w:val="multilevel"/>
    <w:tmpl w:val="0A54988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5" w15:restartNumberingAfterBreak="0">
    <w:nsid w:val="63B31ADE"/>
    <w:multiLevelType w:val="hybridMultilevel"/>
    <w:tmpl w:val="E70684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4B0FC5"/>
    <w:multiLevelType w:val="hybridMultilevel"/>
    <w:tmpl w:val="3C807200"/>
    <w:lvl w:ilvl="0" w:tplc="040C000B">
      <w:start w:val="1"/>
      <w:numFmt w:val="bullet"/>
      <w:lvlText w:val=""/>
      <w:lvlJc w:val="left"/>
      <w:pPr>
        <w:tabs>
          <w:tab w:val="num" w:pos="2138"/>
        </w:tabs>
        <w:ind w:left="2138" w:hanging="360"/>
      </w:pPr>
      <w:rPr>
        <w:rFonts w:ascii="Wingdings" w:hAnsi="Wingdings" w:hint="default"/>
      </w:rPr>
    </w:lvl>
    <w:lvl w:ilvl="1" w:tplc="040C0003" w:tentative="1">
      <w:start w:val="1"/>
      <w:numFmt w:val="bullet"/>
      <w:lvlText w:val="o"/>
      <w:lvlJc w:val="left"/>
      <w:pPr>
        <w:tabs>
          <w:tab w:val="num" w:pos="2858"/>
        </w:tabs>
        <w:ind w:left="2858" w:hanging="360"/>
      </w:pPr>
      <w:rPr>
        <w:rFonts w:ascii="Courier New" w:hAnsi="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72DE0B89"/>
    <w:multiLevelType w:val="hybridMultilevel"/>
    <w:tmpl w:val="85D8418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120" w:legacyIndent="360"/>
        <w:lvlJc w:val="left"/>
        <w:pPr>
          <w:ind w:left="1440" w:hanging="360"/>
        </w:pPr>
        <w:rPr>
          <w:rFonts w:ascii="Wingdings" w:hAnsi="Wingdings" w:hint="default"/>
        </w:rPr>
      </w:lvl>
    </w:lvlOverride>
  </w:num>
  <w:num w:numId="2">
    <w:abstractNumId w:val="0"/>
    <w:lvlOverride w:ilvl="0">
      <w:lvl w:ilvl="0">
        <w:start w:val="11"/>
        <w:numFmt w:val="bullet"/>
        <w:lvlText w:val="-"/>
        <w:legacy w:legacy="1" w:legacySpace="120" w:legacyIndent="360"/>
        <w:lvlJc w:val="left"/>
        <w:pPr>
          <w:ind w:left="2509" w:hanging="360"/>
        </w:pPr>
      </w:lvl>
    </w:lvlOverride>
  </w:num>
  <w:num w:numId="3">
    <w:abstractNumId w:val="2"/>
  </w:num>
  <w:num w:numId="4">
    <w:abstractNumId w:val="5"/>
  </w:num>
  <w:num w:numId="5">
    <w:abstractNumId w:val="9"/>
  </w:num>
  <w:num w:numId="6">
    <w:abstractNumId w:val="15"/>
  </w:num>
  <w:num w:numId="7">
    <w:abstractNumId w:val="10"/>
  </w:num>
  <w:num w:numId="8">
    <w:abstractNumId w:val="11"/>
  </w:num>
  <w:num w:numId="9">
    <w:abstractNumId w:val="16"/>
  </w:num>
  <w:num w:numId="10">
    <w:abstractNumId w:val="17"/>
  </w:num>
  <w:num w:numId="1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1"/>
  </w:num>
  <w:num w:numId="14">
    <w:abstractNumId w:val="3"/>
  </w:num>
  <w:num w:numId="15">
    <w:abstractNumId w:val="13"/>
  </w:num>
  <w:num w:numId="16">
    <w:abstractNumId w:val="12"/>
  </w:num>
  <w:num w:numId="17">
    <w:abstractNumId w:val="7"/>
  </w:num>
  <w:num w:numId="18">
    <w:abstractNumId w:val="8"/>
  </w:num>
  <w:num w:numId="19">
    <w:abstractNumId w:val="6"/>
  </w:num>
  <w:num w:numId="20">
    <w:abstractNumId w:val="14"/>
  </w:num>
  <w:num w:numId="21">
    <w:abstractNumId w:val="0"/>
    <w:lvlOverride w:ilvl="0">
      <w:lvl w:ilvl="0">
        <w:start w:val="1"/>
        <w:numFmt w:val="bullet"/>
        <w:lvlText w:val=""/>
        <w:legacy w:legacy="1" w:legacySpace="0" w:legacyIndent="283"/>
        <w:lvlJc w:val="left"/>
        <w:pPr>
          <w:ind w:left="643" w:hanging="283"/>
        </w:pPr>
        <w:rPr>
          <w:rFonts w:ascii="Symbol" w:hAnsi="Symbol" w:hint="default"/>
        </w:rPr>
      </w:lvl>
    </w:lvlOverride>
  </w:num>
  <w:num w:numId="2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dra Fourrier">
    <w15:presenceInfo w15:providerId="AD" w15:userId="S-1-5-21-3569255166-3711921035-3486062074-28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3"/>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077"/>
    <w:rsid w:val="00011DE1"/>
    <w:rsid w:val="00017941"/>
    <w:rsid w:val="00024650"/>
    <w:rsid w:val="00027077"/>
    <w:rsid w:val="000343EA"/>
    <w:rsid w:val="0004371D"/>
    <w:rsid w:val="0005044D"/>
    <w:rsid w:val="000574D4"/>
    <w:rsid w:val="0006569A"/>
    <w:rsid w:val="00075E7C"/>
    <w:rsid w:val="00083E05"/>
    <w:rsid w:val="00084F79"/>
    <w:rsid w:val="0009399A"/>
    <w:rsid w:val="000A3246"/>
    <w:rsid w:val="000A5114"/>
    <w:rsid w:val="000B6E3C"/>
    <w:rsid w:val="000D26CE"/>
    <w:rsid w:val="000E2182"/>
    <w:rsid w:val="000F7279"/>
    <w:rsid w:val="000F7A5F"/>
    <w:rsid w:val="00101F89"/>
    <w:rsid w:val="00102D34"/>
    <w:rsid w:val="00110BBE"/>
    <w:rsid w:val="00117BDF"/>
    <w:rsid w:val="00131217"/>
    <w:rsid w:val="00132533"/>
    <w:rsid w:val="00163AF9"/>
    <w:rsid w:val="0016430D"/>
    <w:rsid w:val="00167C9A"/>
    <w:rsid w:val="001805BF"/>
    <w:rsid w:val="001B39A3"/>
    <w:rsid w:val="001B5CE1"/>
    <w:rsid w:val="001C2DA0"/>
    <w:rsid w:val="001C32A4"/>
    <w:rsid w:val="001C44D0"/>
    <w:rsid w:val="001C4C2B"/>
    <w:rsid w:val="001C5E2A"/>
    <w:rsid w:val="001D7CF2"/>
    <w:rsid w:val="001E4C4F"/>
    <w:rsid w:val="001E609F"/>
    <w:rsid w:val="001E724A"/>
    <w:rsid w:val="001F009F"/>
    <w:rsid w:val="002000B9"/>
    <w:rsid w:val="00200794"/>
    <w:rsid w:val="002023DD"/>
    <w:rsid w:val="0021758C"/>
    <w:rsid w:val="00217FE2"/>
    <w:rsid w:val="00227547"/>
    <w:rsid w:val="00232F72"/>
    <w:rsid w:val="00241BA7"/>
    <w:rsid w:val="00263DEF"/>
    <w:rsid w:val="00265098"/>
    <w:rsid w:val="002809DA"/>
    <w:rsid w:val="002857CE"/>
    <w:rsid w:val="002908BC"/>
    <w:rsid w:val="002934A4"/>
    <w:rsid w:val="002955DF"/>
    <w:rsid w:val="002B47E0"/>
    <w:rsid w:val="002B5447"/>
    <w:rsid w:val="002B5BDD"/>
    <w:rsid w:val="002B6B4E"/>
    <w:rsid w:val="002C4BDE"/>
    <w:rsid w:val="002E05F7"/>
    <w:rsid w:val="002E7A4A"/>
    <w:rsid w:val="002F478E"/>
    <w:rsid w:val="00306E62"/>
    <w:rsid w:val="00322659"/>
    <w:rsid w:val="00324E44"/>
    <w:rsid w:val="0033054C"/>
    <w:rsid w:val="00336969"/>
    <w:rsid w:val="00336E11"/>
    <w:rsid w:val="0035449D"/>
    <w:rsid w:val="00362BBC"/>
    <w:rsid w:val="00365C52"/>
    <w:rsid w:val="00390A79"/>
    <w:rsid w:val="00391EB9"/>
    <w:rsid w:val="00397140"/>
    <w:rsid w:val="00397B19"/>
    <w:rsid w:val="003A2EA7"/>
    <w:rsid w:val="003A58C9"/>
    <w:rsid w:val="003A6ADC"/>
    <w:rsid w:val="003B1538"/>
    <w:rsid w:val="003C69BF"/>
    <w:rsid w:val="003D365C"/>
    <w:rsid w:val="003D7452"/>
    <w:rsid w:val="003E3A7E"/>
    <w:rsid w:val="003E4174"/>
    <w:rsid w:val="003F21DF"/>
    <w:rsid w:val="003F3D2C"/>
    <w:rsid w:val="003F770B"/>
    <w:rsid w:val="00420B70"/>
    <w:rsid w:val="004443E7"/>
    <w:rsid w:val="004530C2"/>
    <w:rsid w:val="004537D7"/>
    <w:rsid w:val="004646DB"/>
    <w:rsid w:val="004650D6"/>
    <w:rsid w:val="00476304"/>
    <w:rsid w:val="00483295"/>
    <w:rsid w:val="004840B8"/>
    <w:rsid w:val="004964AD"/>
    <w:rsid w:val="00496A0D"/>
    <w:rsid w:val="004A0AA0"/>
    <w:rsid w:val="004A595C"/>
    <w:rsid w:val="004C0BC7"/>
    <w:rsid w:val="004C6998"/>
    <w:rsid w:val="004C77D6"/>
    <w:rsid w:val="004D657A"/>
    <w:rsid w:val="004F1AA2"/>
    <w:rsid w:val="00516FF6"/>
    <w:rsid w:val="0053267C"/>
    <w:rsid w:val="00533FF7"/>
    <w:rsid w:val="005341BC"/>
    <w:rsid w:val="0054248A"/>
    <w:rsid w:val="00551A8C"/>
    <w:rsid w:val="005600E2"/>
    <w:rsid w:val="00563DC1"/>
    <w:rsid w:val="00591D99"/>
    <w:rsid w:val="005A5F4A"/>
    <w:rsid w:val="005E2107"/>
    <w:rsid w:val="005E689C"/>
    <w:rsid w:val="005F14F0"/>
    <w:rsid w:val="006016C9"/>
    <w:rsid w:val="0061660A"/>
    <w:rsid w:val="006213DB"/>
    <w:rsid w:val="00621F60"/>
    <w:rsid w:val="006235A8"/>
    <w:rsid w:val="00645C96"/>
    <w:rsid w:val="00654F6F"/>
    <w:rsid w:val="00662106"/>
    <w:rsid w:val="00666F20"/>
    <w:rsid w:val="00670754"/>
    <w:rsid w:val="006719AF"/>
    <w:rsid w:val="006832F4"/>
    <w:rsid w:val="00695D2D"/>
    <w:rsid w:val="006A24A8"/>
    <w:rsid w:val="006A76EA"/>
    <w:rsid w:val="006B1B37"/>
    <w:rsid w:val="006B7A67"/>
    <w:rsid w:val="006C1CB5"/>
    <w:rsid w:val="006F501B"/>
    <w:rsid w:val="006F794C"/>
    <w:rsid w:val="00701D10"/>
    <w:rsid w:val="0071234A"/>
    <w:rsid w:val="00722E36"/>
    <w:rsid w:val="00727C40"/>
    <w:rsid w:val="007459B7"/>
    <w:rsid w:val="0075294B"/>
    <w:rsid w:val="0075581E"/>
    <w:rsid w:val="007757F6"/>
    <w:rsid w:val="007763CA"/>
    <w:rsid w:val="00781646"/>
    <w:rsid w:val="007A5160"/>
    <w:rsid w:val="007A59E9"/>
    <w:rsid w:val="007A6C21"/>
    <w:rsid w:val="007A70AE"/>
    <w:rsid w:val="007A7CD2"/>
    <w:rsid w:val="007B587D"/>
    <w:rsid w:val="007B7517"/>
    <w:rsid w:val="007C2DCA"/>
    <w:rsid w:val="007D1C17"/>
    <w:rsid w:val="007F3AAB"/>
    <w:rsid w:val="008179FD"/>
    <w:rsid w:val="00821559"/>
    <w:rsid w:val="008628D6"/>
    <w:rsid w:val="00877F11"/>
    <w:rsid w:val="00881FB2"/>
    <w:rsid w:val="008931A1"/>
    <w:rsid w:val="008B302E"/>
    <w:rsid w:val="008B397C"/>
    <w:rsid w:val="008C1F1F"/>
    <w:rsid w:val="008C4607"/>
    <w:rsid w:val="008D1E7E"/>
    <w:rsid w:val="008E4EF5"/>
    <w:rsid w:val="0090478F"/>
    <w:rsid w:val="00907DD0"/>
    <w:rsid w:val="00925489"/>
    <w:rsid w:val="00927BD9"/>
    <w:rsid w:val="00941A38"/>
    <w:rsid w:val="00945AB7"/>
    <w:rsid w:val="0095001A"/>
    <w:rsid w:val="0096225D"/>
    <w:rsid w:val="00966B07"/>
    <w:rsid w:val="00967BD6"/>
    <w:rsid w:val="00971955"/>
    <w:rsid w:val="00977CDF"/>
    <w:rsid w:val="009B26B5"/>
    <w:rsid w:val="009C01E1"/>
    <w:rsid w:val="009D474B"/>
    <w:rsid w:val="009D6952"/>
    <w:rsid w:val="009D7D1A"/>
    <w:rsid w:val="009E13D8"/>
    <w:rsid w:val="009E250A"/>
    <w:rsid w:val="009E5A63"/>
    <w:rsid w:val="00A12B5C"/>
    <w:rsid w:val="00A17319"/>
    <w:rsid w:val="00A21ACA"/>
    <w:rsid w:val="00A34962"/>
    <w:rsid w:val="00A37E62"/>
    <w:rsid w:val="00A4025B"/>
    <w:rsid w:val="00A708D6"/>
    <w:rsid w:val="00A73CBC"/>
    <w:rsid w:val="00A80778"/>
    <w:rsid w:val="00A86644"/>
    <w:rsid w:val="00A9181C"/>
    <w:rsid w:val="00A96FEC"/>
    <w:rsid w:val="00AA0576"/>
    <w:rsid w:val="00AA5C63"/>
    <w:rsid w:val="00AA6DE7"/>
    <w:rsid w:val="00AB0606"/>
    <w:rsid w:val="00AB1924"/>
    <w:rsid w:val="00AB5595"/>
    <w:rsid w:val="00AC5337"/>
    <w:rsid w:val="00AC54DC"/>
    <w:rsid w:val="00AC66D4"/>
    <w:rsid w:val="00AD2568"/>
    <w:rsid w:val="00AE09CB"/>
    <w:rsid w:val="00AE1134"/>
    <w:rsid w:val="00AE56E7"/>
    <w:rsid w:val="00AF00CD"/>
    <w:rsid w:val="00AF4E66"/>
    <w:rsid w:val="00AF5774"/>
    <w:rsid w:val="00B146DF"/>
    <w:rsid w:val="00B205AA"/>
    <w:rsid w:val="00B261F9"/>
    <w:rsid w:val="00B309CD"/>
    <w:rsid w:val="00B34418"/>
    <w:rsid w:val="00B43A0D"/>
    <w:rsid w:val="00B54283"/>
    <w:rsid w:val="00B61EAF"/>
    <w:rsid w:val="00B648AB"/>
    <w:rsid w:val="00B76783"/>
    <w:rsid w:val="00B77F45"/>
    <w:rsid w:val="00B8080E"/>
    <w:rsid w:val="00B846C9"/>
    <w:rsid w:val="00B944C6"/>
    <w:rsid w:val="00BA4280"/>
    <w:rsid w:val="00BA49AF"/>
    <w:rsid w:val="00BB51B0"/>
    <w:rsid w:val="00BD409E"/>
    <w:rsid w:val="00BD454C"/>
    <w:rsid w:val="00BE07C9"/>
    <w:rsid w:val="00BF7F47"/>
    <w:rsid w:val="00C308A1"/>
    <w:rsid w:val="00C323FA"/>
    <w:rsid w:val="00C339A8"/>
    <w:rsid w:val="00C4088D"/>
    <w:rsid w:val="00C454DC"/>
    <w:rsid w:val="00C46D85"/>
    <w:rsid w:val="00C85842"/>
    <w:rsid w:val="00CB3C71"/>
    <w:rsid w:val="00CB42E4"/>
    <w:rsid w:val="00CD0521"/>
    <w:rsid w:val="00CD5149"/>
    <w:rsid w:val="00CE13E0"/>
    <w:rsid w:val="00CE26CC"/>
    <w:rsid w:val="00CF2ED7"/>
    <w:rsid w:val="00CF7B8D"/>
    <w:rsid w:val="00D04FFC"/>
    <w:rsid w:val="00D24221"/>
    <w:rsid w:val="00D32E6F"/>
    <w:rsid w:val="00D430E9"/>
    <w:rsid w:val="00D46140"/>
    <w:rsid w:val="00D470AD"/>
    <w:rsid w:val="00D54D4F"/>
    <w:rsid w:val="00D61A99"/>
    <w:rsid w:val="00D61E86"/>
    <w:rsid w:val="00D6330D"/>
    <w:rsid w:val="00D670DF"/>
    <w:rsid w:val="00D86367"/>
    <w:rsid w:val="00D92016"/>
    <w:rsid w:val="00DB499E"/>
    <w:rsid w:val="00DD1EC7"/>
    <w:rsid w:val="00DD314E"/>
    <w:rsid w:val="00DD66D3"/>
    <w:rsid w:val="00DD677F"/>
    <w:rsid w:val="00DF3373"/>
    <w:rsid w:val="00DF47F9"/>
    <w:rsid w:val="00DF5421"/>
    <w:rsid w:val="00E05EC0"/>
    <w:rsid w:val="00E2109D"/>
    <w:rsid w:val="00E2492C"/>
    <w:rsid w:val="00E2600E"/>
    <w:rsid w:val="00E31028"/>
    <w:rsid w:val="00E5091A"/>
    <w:rsid w:val="00E52C76"/>
    <w:rsid w:val="00E53B91"/>
    <w:rsid w:val="00E551FB"/>
    <w:rsid w:val="00E66227"/>
    <w:rsid w:val="00E6682E"/>
    <w:rsid w:val="00E747C9"/>
    <w:rsid w:val="00E75C1F"/>
    <w:rsid w:val="00E939EB"/>
    <w:rsid w:val="00EA21C1"/>
    <w:rsid w:val="00EA6CF4"/>
    <w:rsid w:val="00EA6FFC"/>
    <w:rsid w:val="00EB16EB"/>
    <w:rsid w:val="00EC334D"/>
    <w:rsid w:val="00EC589B"/>
    <w:rsid w:val="00ED2E37"/>
    <w:rsid w:val="00ED671C"/>
    <w:rsid w:val="00EE0575"/>
    <w:rsid w:val="00EE1E3F"/>
    <w:rsid w:val="00EE78EA"/>
    <w:rsid w:val="00EE7BC4"/>
    <w:rsid w:val="00EF4B71"/>
    <w:rsid w:val="00EF560E"/>
    <w:rsid w:val="00EF5C9D"/>
    <w:rsid w:val="00F00C5A"/>
    <w:rsid w:val="00F00E09"/>
    <w:rsid w:val="00F321BD"/>
    <w:rsid w:val="00F451DF"/>
    <w:rsid w:val="00F509C4"/>
    <w:rsid w:val="00F50BFC"/>
    <w:rsid w:val="00F511E7"/>
    <w:rsid w:val="00F52489"/>
    <w:rsid w:val="00F55B6D"/>
    <w:rsid w:val="00F733A9"/>
    <w:rsid w:val="00F8590F"/>
    <w:rsid w:val="00F94A8C"/>
    <w:rsid w:val="00FA794A"/>
    <w:rsid w:val="00FB0572"/>
    <w:rsid w:val="00FB219A"/>
    <w:rsid w:val="00FC4D68"/>
    <w:rsid w:val="00FC62CC"/>
    <w:rsid w:val="00FD7E2D"/>
    <w:rsid w:val="00FE09A0"/>
    <w:rsid w:val="00FE31DD"/>
    <w:rsid w:val="00FF1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9AA86"/>
  <w15:chartTrackingRefBased/>
  <w15:docId w15:val="{D69B15D3-AB3D-4D4D-B917-B80A5053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outlineLvl w:val="0"/>
    </w:pPr>
    <w:rPr>
      <w:b/>
      <w:bCs/>
      <w:u w:val="single"/>
    </w:rPr>
  </w:style>
  <w:style w:type="paragraph" w:styleId="Titre2">
    <w:name w:val="heading 2"/>
    <w:basedOn w:val="Normal"/>
    <w:next w:val="Normal"/>
    <w:qFormat/>
    <w:pPr>
      <w:keepNext/>
      <w:outlineLvl w:val="1"/>
    </w:pPr>
    <w:rPr>
      <w:b/>
      <w:bCs/>
      <w:sz w:val="22"/>
      <w:u w:val="single"/>
    </w:rPr>
  </w:style>
  <w:style w:type="paragraph" w:styleId="Titre3">
    <w:name w:val="heading 3"/>
    <w:basedOn w:val="Normal"/>
    <w:next w:val="Normal"/>
    <w:qFormat/>
    <w:pPr>
      <w:keepNext/>
      <w:tabs>
        <w:tab w:val="left" w:pos="7655"/>
      </w:tabs>
      <w:ind w:left="1134"/>
      <w:jc w:val="both"/>
      <w:outlineLvl w:val="2"/>
    </w:pPr>
    <w:rPr>
      <w:sz w:val="24"/>
    </w:rPr>
  </w:style>
  <w:style w:type="paragraph" w:styleId="Titre4">
    <w:name w:val="heading 4"/>
    <w:basedOn w:val="Normal"/>
    <w:next w:val="Normal"/>
    <w:qFormat/>
    <w:pPr>
      <w:keepNext/>
      <w:ind w:left="708"/>
      <w:jc w:val="both"/>
      <w:outlineLvl w:val="3"/>
    </w:pPr>
    <w:rPr>
      <w:i/>
      <w:iCs/>
      <w:color w:val="0000FF"/>
      <w:sz w:val="24"/>
    </w:rPr>
  </w:style>
  <w:style w:type="paragraph" w:styleId="Titre5">
    <w:name w:val="heading 5"/>
    <w:basedOn w:val="Normal"/>
    <w:next w:val="Normal"/>
    <w:qFormat/>
    <w:pPr>
      <w:keepNext/>
      <w:ind w:left="1416"/>
      <w:jc w:val="both"/>
      <w:outlineLvl w:val="4"/>
    </w:pPr>
    <w:rPr>
      <w:i/>
      <w:iCs/>
      <w:color w:val="0000FF"/>
      <w:sz w:val="24"/>
    </w:rPr>
  </w:style>
  <w:style w:type="paragraph" w:styleId="Titre6">
    <w:name w:val="heading 6"/>
    <w:basedOn w:val="Normal"/>
    <w:next w:val="Normal"/>
    <w:qFormat/>
    <w:pPr>
      <w:keepNext/>
      <w:jc w:val="both"/>
      <w:outlineLvl w:val="5"/>
    </w:pPr>
    <w:rPr>
      <w:i/>
      <w:iCs/>
      <w:color w:val="0000FF"/>
      <w:sz w:val="24"/>
    </w:rPr>
  </w:style>
  <w:style w:type="paragraph" w:styleId="Titre7">
    <w:name w:val="heading 7"/>
    <w:basedOn w:val="Normal"/>
    <w:next w:val="Normal"/>
    <w:qFormat/>
    <w:pPr>
      <w:keepNext/>
      <w:ind w:left="360"/>
      <w:outlineLvl w:val="6"/>
    </w:pPr>
    <w:rPr>
      <w:i/>
      <w:iCs/>
      <w:sz w:val="24"/>
      <w:szCs w:val="24"/>
    </w:rPr>
  </w:style>
  <w:style w:type="paragraph" w:styleId="Titre9">
    <w:name w:val="heading 9"/>
    <w:basedOn w:val="Normal"/>
    <w:next w:val="Normal"/>
    <w:qFormat/>
    <w:pPr>
      <w:keepNext/>
      <w:ind w:left="708" w:firstLine="708"/>
      <w:outlineLvl w:val="8"/>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Style1">
    <w:name w:val="Style1"/>
    <w:basedOn w:val="Normal"/>
    <w:pPr>
      <w:jc w:val="both"/>
    </w:pPr>
    <w:rPr>
      <w:rFonts w:ascii="Arial" w:hAnsi="Arial"/>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Notedebasdepage">
    <w:name w:val="footnote text"/>
    <w:basedOn w:val="Normal"/>
    <w:semiHidden/>
  </w:style>
  <w:style w:type="character" w:styleId="Appelnotedebasdep">
    <w:name w:val="footnote reference"/>
    <w:basedOn w:val="Policepardfaut"/>
    <w:semiHidden/>
    <w:rPr>
      <w:vertAlign w:val="superscript"/>
    </w:rPr>
  </w:style>
  <w:style w:type="paragraph" w:customStyle="1" w:styleId="Corpsdetexte21">
    <w:name w:val="Corps de texte 21"/>
    <w:basedOn w:val="Normal"/>
    <w:pPr>
      <w:jc w:val="both"/>
    </w:pPr>
    <w:rPr>
      <w:rFonts w:ascii="Courier" w:hAnsi="Courier"/>
      <w:sz w:val="24"/>
    </w:rPr>
  </w:style>
  <w:style w:type="paragraph" w:styleId="Corpsdetexte3">
    <w:name w:val="Body Text 3"/>
    <w:basedOn w:val="Normal"/>
    <w:pPr>
      <w:jc w:val="center"/>
    </w:pPr>
    <w:rPr>
      <w:rFonts w:ascii="Courier SWC" w:hAnsi="Courier SWC" w:cs="Courier New"/>
      <w:bCs/>
      <w:sz w:val="24"/>
    </w:rPr>
  </w:style>
  <w:style w:type="paragraph" w:customStyle="1" w:styleId="TexteDel">
    <w:name w:val="TexteDel"/>
    <w:basedOn w:val="Normal"/>
    <w:pPr>
      <w:ind w:firstLine="1418"/>
    </w:pPr>
    <w:rPr>
      <w:sz w:val="24"/>
    </w:rPr>
  </w:style>
  <w:style w:type="paragraph" w:styleId="Retraitcorpsdetexte">
    <w:name w:val="Body Text Indent"/>
    <w:basedOn w:val="Normal"/>
    <w:pPr>
      <w:ind w:firstLine="567"/>
      <w:jc w:val="both"/>
    </w:pPr>
    <w:rPr>
      <w:sz w:val="22"/>
    </w:rPr>
  </w:style>
  <w:style w:type="paragraph" w:styleId="Retraitcorpsdetexte2">
    <w:name w:val="Body Text Indent 2"/>
    <w:basedOn w:val="Normal"/>
    <w:pPr>
      <w:tabs>
        <w:tab w:val="left" w:pos="993"/>
        <w:tab w:val="left" w:pos="5529"/>
        <w:tab w:val="left" w:pos="7371"/>
      </w:tabs>
      <w:ind w:left="5529"/>
      <w:jc w:val="both"/>
    </w:pPr>
    <w:rPr>
      <w:sz w:val="24"/>
    </w:rPr>
  </w:style>
  <w:style w:type="paragraph" w:styleId="Retraitcorpsdetexte3">
    <w:name w:val="Body Text Indent 3"/>
    <w:basedOn w:val="Normal"/>
    <w:pPr>
      <w:ind w:left="708"/>
    </w:pPr>
    <w:rPr>
      <w:i/>
      <w:iCs/>
      <w:color w:val="0000FF"/>
      <w:sz w:val="24"/>
    </w:rPr>
  </w:style>
  <w:style w:type="paragraph" w:styleId="Corpsdetexte">
    <w:name w:val="Body Text"/>
    <w:basedOn w:val="Normal"/>
    <w:pPr>
      <w:jc w:val="both"/>
    </w:pPr>
    <w:rPr>
      <w:i/>
      <w:iCs/>
      <w:color w:val="0000FF"/>
      <w:sz w:val="24"/>
    </w:rPr>
  </w:style>
  <w:style w:type="paragraph" w:styleId="Corpsdetexte2">
    <w:name w:val="Body Text 2"/>
    <w:basedOn w:val="Normal"/>
    <w:rPr>
      <w:sz w:val="24"/>
    </w:rPr>
  </w:style>
  <w:style w:type="paragraph" w:styleId="Textedebulles">
    <w:name w:val="Balloon Text"/>
    <w:basedOn w:val="Normal"/>
    <w:semiHidden/>
    <w:rsid w:val="00027077"/>
    <w:rPr>
      <w:rFonts w:ascii="Tahoma" w:hAnsi="Tahoma" w:cs="Tahoma"/>
      <w:sz w:val="16"/>
      <w:szCs w:val="16"/>
    </w:rPr>
  </w:style>
  <w:style w:type="paragraph" w:styleId="TM1">
    <w:name w:val="toc 1"/>
    <w:basedOn w:val="Normal"/>
    <w:next w:val="Normal"/>
    <w:autoRedefine/>
    <w:uiPriority w:val="39"/>
    <w:rsid w:val="008E4EF5"/>
    <w:pPr>
      <w:tabs>
        <w:tab w:val="right" w:leader="dot" w:pos="9488"/>
      </w:tabs>
      <w:spacing w:line="480" w:lineRule="auto"/>
    </w:pPr>
  </w:style>
  <w:style w:type="paragraph" w:styleId="TM2">
    <w:name w:val="toc 2"/>
    <w:basedOn w:val="Normal"/>
    <w:next w:val="Normal"/>
    <w:autoRedefine/>
    <w:uiPriority w:val="39"/>
    <w:rsid w:val="008E4EF5"/>
    <w:pPr>
      <w:tabs>
        <w:tab w:val="right" w:leader="dot" w:pos="9488"/>
      </w:tabs>
      <w:spacing w:line="480" w:lineRule="auto"/>
    </w:pPr>
  </w:style>
  <w:style w:type="character" w:styleId="Lienhypertexte">
    <w:name w:val="Hyperlink"/>
    <w:basedOn w:val="Policepardfaut"/>
    <w:uiPriority w:val="99"/>
    <w:rsid w:val="005341BC"/>
    <w:rPr>
      <w:color w:val="0000FF"/>
      <w:u w:val="single"/>
    </w:rPr>
  </w:style>
  <w:style w:type="character" w:styleId="Marquedecommentaire">
    <w:name w:val="annotation reference"/>
    <w:basedOn w:val="Policepardfaut"/>
    <w:semiHidden/>
    <w:rsid w:val="004A0AA0"/>
    <w:rPr>
      <w:sz w:val="16"/>
      <w:szCs w:val="16"/>
    </w:rPr>
  </w:style>
  <w:style w:type="paragraph" w:styleId="Commentaire">
    <w:name w:val="annotation text"/>
    <w:basedOn w:val="Normal"/>
    <w:semiHidden/>
    <w:rsid w:val="004A0AA0"/>
  </w:style>
  <w:style w:type="paragraph" w:styleId="Objetducommentaire">
    <w:name w:val="annotation subject"/>
    <w:basedOn w:val="Commentaire"/>
    <w:next w:val="Commentaire"/>
    <w:semiHidden/>
    <w:rsid w:val="004A0AA0"/>
    <w:rPr>
      <w:b/>
      <w:bCs/>
    </w:rPr>
  </w:style>
  <w:style w:type="paragraph" w:styleId="Paragraphedeliste">
    <w:name w:val="List Paragraph"/>
    <w:basedOn w:val="Normal"/>
    <w:uiPriority w:val="34"/>
    <w:qFormat/>
    <w:rsid w:val="00AE1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1285</Words>
  <Characters>7072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CAHIER DES CHARGES</vt:lpstr>
    </vt:vector>
  </TitlesOfParts>
  <Company>Dell Computer Corporation</Company>
  <LinksUpToDate>false</LinksUpToDate>
  <CharactersWithSpaces>8341</CharactersWithSpaces>
  <SharedDoc>false</SharedDoc>
  <HLinks>
    <vt:vector size="48" baseType="variant">
      <vt:variant>
        <vt:i4>1572921</vt:i4>
      </vt:variant>
      <vt:variant>
        <vt:i4>44</vt:i4>
      </vt:variant>
      <vt:variant>
        <vt:i4>0</vt:i4>
      </vt:variant>
      <vt:variant>
        <vt:i4>5</vt:i4>
      </vt:variant>
      <vt:variant>
        <vt:lpwstr/>
      </vt:variant>
      <vt:variant>
        <vt:lpwstr>_Toc166494792</vt:lpwstr>
      </vt:variant>
      <vt:variant>
        <vt:i4>1572921</vt:i4>
      </vt:variant>
      <vt:variant>
        <vt:i4>38</vt:i4>
      </vt:variant>
      <vt:variant>
        <vt:i4>0</vt:i4>
      </vt:variant>
      <vt:variant>
        <vt:i4>5</vt:i4>
      </vt:variant>
      <vt:variant>
        <vt:lpwstr/>
      </vt:variant>
      <vt:variant>
        <vt:lpwstr>_Toc166494791</vt:lpwstr>
      </vt:variant>
      <vt:variant>
        <vt:i4>1572921</vt:i4>
      </vt:variant>
      <vt:variant>
        <vt:i4>32</vt:i4>
      </vt:variant>
      <vt:variant>
        <vt:i4>0</vt:i4>
      </vt:variant>
      <vt:variant>
        <vt:i4>5</vt:i4>
      </vt:variant>
      <vt:variant>
        <vt:lpwstr/>
      </vt:variant>
      <vt:variant>
        <vt:lpwstr>_Toc166494790</vt:lpwstr>
      </vt:variant>
      <vt:variant>
        <vt:i4>1638457</vt:i4>
      </vt:variant>
      <vt:variant>
        <vt:i4>26</vt:i4>
      </vt:variant>
      <vt:variant>
        <vt:i4>0</vt:i4>
      </vt:variant>
      <vt:variant>
        <vt:i4>5</vt:i4>
      </vt:variant>
      <vt:variant>
        <vt:lpwstr/>
      </vt:variant>
      <vt:variant>
        <vt:lpwstr>_Toc166494789</vt:lpwstr>
      </vt:variant>
      <vt:variant>
        <vt:i4>1638457</vt:i4>
      </vt:variant>
      <vt:variant>
        <vt:i4>20</vt:i4>
      </vt:variant>
      <vt:variant>
        <vt:i4>0</vt:i4>
      </vt:variant>
      <vt:variant>
        <vt:i4>5</vt:i4>
      </vt:variant>
      <vt:variant>
        <vt:lpwstr/>
      </vt:variant>
      <vt:variant>
        <vt:lpwstr>_Toc166494788</vt:lpwstr>
      </vt:variant>
      <vt:variant>
        <vt:i4>1638457</vt:i4>
      </vt:variant>
      <vt:variant>
        <vt:i4>14</vt:i4>
      </vt:variant>
      <vt:variant>
        <vt:i4>0</vt:i4>
      </vt:variant>
      <vt:variant>
        <vt:i4>5</vt:i4>
      </vt:variant>
      <vt:variant>
        <vt:lpwstr/>
      </vt:variant>
      <vt:variant>
        <vt:lpwstr>_Toc166494787</vt:lpwstr>
      </vt:variant>
      <vt:variant>
        <vt:i4>1638457</vt:i4>
      </vt:variant>
      <vt:variant>
        <vt:i4>8</vt:i4>
      </vt:variant>
      <vt:variant>
        <vt:i4>0</vt:i4>
      </vt:variant>
      <vt:variant>
        <vt:i4>5</vt:i4>
      </vt:variant>
      <vt:variant>
        <vt:lpwstr/>
      </vt:variant>
      <vt:variant>
        <vt:lpwstr>_Toc166494786</vt:lpwstr>
      </vt:variant>
      <vt:variant>
        <vt:i4>1638457</vt:i4>
      </vt:variant>
      <vt:variant>
        <vt:i4>2</vt:i4>
      </vt:variant>
      <vt:variant>
        <vt:i4>0</vt:i4>
      </vt:variant>
      <vt:variant>
        <vt:i4>5</vt:i4>
      </vt:variant>
      <vt:variant>
        <vt:lpwstr/>
      </vt:variant>
      <vt:variant>
        <vt:lpwstr>_Toc166494785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dc:title>
  <dc:subject/>
  <dc:creator>LDA22</dc:creator>
  <cp:keywords/>
  <cp:lastModifiedBy>Sebastien Lemaire</cp:lastModifiedBy>
  <cp:revision>2</cp:revision>
  <cp:lastPrinted>2023-05-05T14:21:00Z</cp:lastPrinted>
  <dcterms:created xsi:type="dcterms:W3CDTF">2025-08-06T08:29:00Z</dcterms:created>
  <dcterms:modified xsi:type="dcterms:W3CDTF">2025-08-06T08:29:00Z</dcterms:modified>
</cp:coreProperties>
</file>